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0C936816" w:rsidR="00981786" w:rsidRDefault="00EE1186" w:rsidP="004C2111">
      <w:pPr>
        <w:pStyle w:val="Reference"/>
        <w:rPr>
          <w:rFonts w:cstheme="minorBidi"/>
          <w:lang w:val="en-US" w:bidi="th-TH"/>
        </w:rPr>
      </w:pPr>
      <w:del w:id="1" w:author="Pornarin Jarudech" w:date="2022-05-12T14:24:00Z">
        <w:r w:rsidRPr="00B11BC1" w:rsidDel="00426C94">
          <w:rPr>
            <w:rFonts w:ascii="Arial" w:hAnsi="Arial"/>
            <w:noProof/>
            <w:color w:val="auto"/>
            <w:sz w:val="28"/>
            <w:szCs w:val="28"/>
            <w:lang w:eastAsia="en-GB" w:bidi="th-TH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42931E04" wp14:editId="0E0CC7FF">
                  <wp:simplePos x="0" y="0"/>
                  <wp:positionH relativeFrom="page">
                    <wp:posOffset>5722620</wp:posOffset>
                  </wp:positionH>
                  <wp:positionV relativeFrom="page">
                    <wp:posOffset>2573590</wp:posOffset>
                  </wp:positionV>
                  <wp:extent cx="1264920" cy="1203960"/>
                  <wp:effectExtent l="0" t="0" r="11430" b="15240"/>
                  <wp:wrapNone/>
                  <wp:docPr id="5" name="Text Box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649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980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980"/>
                              </w:tblGrid>
                              <w:tr w:rsidR="00B11BC1" w14:paraId="6D7D7C14" w14:textId="77777777" w:rsidTr="00AD2B69">
                                <w:trPr>
                                  <w:trHeight w:val="3969"/>
                                </w:trPr>
                                <w:tc>
                                  <w:tcPr>
                                    <w:tcW w:w="1980" w:type="dxa"/>
                                    <w:tcBorders>
                                      <w:top w:val="single" w:sz="12" w:space="0" w:color="4F2D7F" w:themeColor="accent1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4E6EFE1" w14:textId="77777777" w:rsidR="00B11BC1" w:rsidRPr="007E33BA" w:rsidRDefault="00B11BC1">
                                    <w:pPr>
                                      <w:pStyle w:val="TradingName"/>
                                      <w:spacing w:before="80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Grant Thornton Limited</w:t>
                                    </w:r>
                                  </w:p>
                                  <w:p w14:paraId="7A8D3489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11th Floor, Capital Tower</w:t>
                                    </w:r>
                                  </w:p>
                                  <w:p w14:paraId="16256A5D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All Seasons Place</w:t>
                                    </w:r>
                                  </w:p>
                                  <w:p w14:paraId="346E33F3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87/1 Wireless Road</w:t>
                                    </w:r>
                                  </w:p>
                                  <w:p w14:paraId="02CBB3AB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Lumpini</w:t>
                                    </w:r>
                                    <w:proofErr w:type="spellEnd"/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Pathumwan</w:t>
                                    </w:r>
                                    <w:proofErr w:type="spellEnd"/>
                                  </w:p>
                                  <w:p w14:paraId="5BB8580C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Bangkok 10330, Thailand</w:t>
                                    </w:r>
                                  </w:p>
                                  <w:p w14:paraId="4A16B5A7" w14:textId="77777777" w:rsidR="00B11BC1" w:rsidRPr="007E33BA" w:rsidRDefault="00B11BC1">
                                    <w:pPr>
                                      <w:pStyle w:val="HalfLineBreak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</w:p>
                                  <w:p w14:paraId="6443AAB9" w14:textId="77777777" w:rsidR="00B11BC1" w:rsidRPr="007E33BA" w:rsidRDefault="00B11BC1" w:rsidP="005D7142">
                                    <w:pPr>
                                      <w:pStyle w:val="PartnerAddress"/>
                                      <w:spacing w:line="276" w:lineRule="auto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T +66 2 205 8222</w:t>
                                    </w:r>
                                  </w:p>
                                  <w:p w14:paraId="12F959FF" w14:textId="77777777" w:rsidR="00B11BC1" w:rsidRPr="007E33BA" w:rsidRDefault="00B11BC1" w:rsidP="005D7142">
                                    <w:pPr>
                                      <w:spacing w:after="0" w:line="276" w:lineRule="auto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F +66 2 654 3339</w:t>
                                    </w:r>
                                  </w:p>
                                  <w:p w14:paraId="02FE3680" w14:textId="77777777" w:rsidR="00B11BC1" w:rsidRDefault="00B11BC1">
                                    <w:pPr>
                                      <w:pStyle w:val="PartnerAddress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20DF239" w14:textId="77777777" w:rsidR="00B11BC1" w:rsidRDefault="00B11BC1" w:rsidP="00B11BC1"/>
                            <w:p w14:paraId="6C122EED" w14:textId="77777777" w:rsidR="00B11BC1" w:rsidRDefault="00B11BC1" w:rsidP="00B11BC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2931E04"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450.6pt;margin-top:202.65pt;width:99.6pt;height:94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" filled="f" stroked="f">
                  <v:textbox inset="0,0,0,0">
                    <w:txbxContent>
                      <w:tbl>
                        <w:tblPr>
                          <w:tblW w:w="198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980"/>
                        </w:tblGrid>
                        <w:tr w:rsidR="00B11BC1" w14:paraId="6D7D7C14" w14:textId="77777777" w:rsidTr="00AD2B69">
                          <w:trPr>
                            <w:trHeight w:val="3969"/>
                          </w:trPr>
                          <w:tc>
                            <w:tcPr>
                              <w:tcW w:w="1980" w:type="dxa"/>
                              <w:tcBorders>
                                <w:top w:val="single" w:sz="12" w:space="0" w:color="4F2D7F" w:themeColor="accent1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4E6EFE1" w14:textId="77777777" w:rsidR="00B11BC1" w:rsidRPr="007E33BA" w:rsidRDefault="00B11BC1">
                              <w:pPr>
                                <w:pStyle w:val="TradingName"/>
                                <w:spacing w:before="80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Grant Thornton Limited</w:t>
                              </w:r>
                            </w:p>
                            <w:p w14:paraId="7A8D3489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11th Floor, Capital Tower</w:t>
                              </w:r>
                            </w:p>
                            <w:p w14:paraId="16256A5D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All Seasons Place</w:t>
                              </w:r>
                            </w:p>
                            <w:p w14:paraId="346E33F3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87/1 Wireless Road</w:t>
                              </w:r>
                            </w:p>
                            <w:p w14:paraId="02CBB3AB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proofErr w:type="spellStart"/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Lumpini</w:t>
                              </w:r>
                              <w:proofErr w:type="spellEnd"/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Pathumwan</w:t>
                              </w:r>
                              <w:proofErr w:type="spellEnd"/>
                            </w:p>
                            <w:p w14:paraId="5BB8580C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Bangkok 10330, Thailand</w:t>
                              </w:r>
                            </w:p>
                            <w:p w14:paraId="4A16B5A7" w14:textId="77777777" w:rsidR="00B11BC1" w:rsidRPr="007E33BA" w:rsidRDefault="00B11BC1">
                              <w:pPr>
                                <w:pStyle w:val="HalfLineBreak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443AAB9" w14:textId="77777777" w:rsidR="00B11BC1" w:rsidRPr="007E33BA" w:rsidRDefault="00B11BC1" w:rsidP="005D7142">
                              <w:pPr>
                                <w:pStyle w:val="PartnerAddress"/>
                                <w:spacing w:line="276" w:lineRule="auto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T +66 2 205 8222</w:t>
                              </w:r>
                            </w:p>
                            <w:p w14:paraId="12F959FF" w14:textId="77777777" w:rsidR="00B11BC1" w:rsidRPr="007E33BA" w:rsidRDefault="00B11BC1" w:rsidP="005D7142">
                              <w:pPr>
                                <w:spacing w:after="0" w:line="276" w:lineRule="auto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F +66 2 654 3339</w:t>
                              </w:r>
                            </w:p>
                            <w:p w14:paraId="02FE3680" w14:textId="77777777" w:rsidR="00B11BC1" w:rsidRDefault="00B11BC1">
                              <w:pPr>
                                <w:pStyle w:val="PartnerAddress"/>
                                <w:rPr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14:paraId="020DF239" w14:textId="77777777" w:rsidR="00B11BC1" w:rsidRDefault="00B11BC1" w:rsidP="00B11BC1"/>
                      <w:p w14:paraId="6C122EED" w14:textId="77777777" w:rsidR="00B11BC1" w:rsidRDefault="00B11BC1" w:rsidP="00B11BC1"/>
                    </w:txbxContent>
                  </v:textbox>
                  <w10:wrap anchorx="page" anchory="page"/>
                </v:shape>
              </w:pict>
            </mc:Fallback>
          </mc:AlternateContent>
        </w:r>
      </w:del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25B1D71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5E1EA8C3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2A1DBB">
        <w:rPr>
          <w:rFonts w:ascii="BrowalliaUPC" w:hAnsi="BrowalliaUPC" w:cs="BrowalliaUPC"/>
          <w:sz w:val="28"/>
          <w:szCs w:val="28"/>
          <w:lang w:val="en-US" w:bidi="th-TH"/>
        </w:rPr>
        <w:t xml:space="preserve">31 </w:t>
      </w:r>
      <w:r w:rsidR="002A1DBB">
        <w:rPr>
          <w:rFonts w:ascii="BrowalliaUPC" w:hAnsi="BrowalliaUPC" w:cs="BrowalliaUPC" w:hint="cs"/>
          <w:sz w:val="28"/>
          <w:szCs w:val="28"/>
          <w:cs/>
          <w:lang w:val="en-US" w:bidi="th-TH"/>
        </w:rPr>
        <w:t>มีนาคม</w:t>
      </w:r>
      <w:r w:rsidR="002A1DBB">
        <w:rPr>
          <w:rFonts w:ascii="BrowalliaUPC" w:hAnsi="BrowalliaUPC" w:cs="BrowalliaUPC"/>
          <w:sz w:val="28"/>
          <w:szCs w:val="28"/>
          <w:lang w:val="en-US" w:bidi="th-TH"/>
        </w:rPr>
        <w:t xml:space="preserve"> 2565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FC57F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2A1D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สาม</w:t>
      </w:r>
      <w:r w:rsidR="003D04B6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เดือ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นสิ้นสุดวันเดียวกัน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รรายงานให้ข้อสรุปเกี่ยวกับข้อมูล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4D7DBA85" w:rsidR="0034149A" w:rsidRDefault="0034149A" w:rsidP="00CD4D4E">
      <w:pPr>
        <w:jc w:val="thaiDistribute"/>
        <w:rPr>
          <w:ins w:id="3" w:author="Pornarin Jarudech" w:date="2022-05-12T14:23:00Z"/>
          <w:rFonts w:ascii="Browallia New" w:hAnsi="Browallia New" w:cs="Browallia New"/>
        </w:rPr>
      </w:pPr>
    </w:p>
    <w:p w14:paraId="6B696D43" w14:textId="197194E9" w:rsidR="00426C94" w:rsidRDefault="00426C94" w:rsidP="00CD4D4E">
      <w:pPr>
        <w:jc w:val="thaiDistribute"/>
        <w:rPr>
          <w:ins w:id="4" w:author="Pornarin Jarudech" w:date="2022-05-12T14:23:00Z"/>
          <w:rFonts w:ascii="Browallia New" w:hAnsi="Browallia New" w:cs="Browallia New"/>
        </w:rPr>
      </w:pPr>
    </w:p>
    <w:p w14:paraId="356A6CFC" w14:textId="77777777" w:rsidR="00426C94" w:rsidRDefault="00426C94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70ABAFA6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</w:t>
      </w:r>
      <w:r w:rsidR="00D8552A">
        <w:rPr>
          <w:rFonts w:ascii="BrowalliaUPC" w:hAnsi="BrowalliaUPC" w:cs="BrowalliaUPC"/>
          <w:sz w:val="28"/>
          <w:szCs w:val="28"/>
          <w:lang w:bidi="th-TH"/>
        </w:rPr>
        <w:br/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r w:rsidR="002B2E2D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2B2E2D" w:rsidRPr="00AC2B57">
        <w:rPr>
          <w:rFonts w:ascii="BrowalliaUPC" w:hAnsi="BrowalliaUPC" w:cs="BrowalliaUPC"/>
          <w:sz w:val="28"/>
          <w:szCs w:val="28"/>
          <w:cs/>
          <w:lang w:val="en-US" w:bidi="th-TH"/>
        </w:rPr>
        <w:t>จากการสอบทาน</w:t>
      </w:r>
      <w:r w:rsidR="002B2E2D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Default="00C932BD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0091E754" w:rsidR="00142624" w:rsidRPr="00C350EF" w:rsidRDefault="00374146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374146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</w:t>
      </w:r>
      <w:r w:rsidR="00C350E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ายสมคิด เตียตระกูล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0D4BF972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C7AB4">
        <w:rPr>
          <w:rFonts w:ascii="Browallia New" w:hAnsi="Browallia New" w:cs="Browallia New"/>
          <w:sz w:val="28"/>
          <w:szCs w:val="28"/>
          <w:lang w:bidi="th-TH"/>
        </w:rPr>
        <w:t>2785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5890FE93" w:rsidR="00D15EA5" w:rsidRDefault="00825DB1" w:rsidP="00CA7C0E">
      <w:pPr>
        <w:spacing w:after="0" w:line="240" w:lineRule="auto"/>
      </w:pPr>
      <w:r w:rsidRPr="00825DB1">
        <w:rPr>
          <w:rFonts w:ascii="Browallia New" w:hAnsi="Browallia New" w:cs="Browallia New"/>
          <w:sz w:val="28"/>
          <w:szCs w:val="28"/>
          <w:lang w:val="en-US" w:bidi="th-TH"/>
        </w:rPr>
        <w:t>12</w:t>
      </w:r>
      <w:r w:rsidR="002A1DBB" w:rsidRPr="00825DB1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พฤษภาคม </w:t>
      </w:r>
      <w:r w:rsidR="002A1DBB" w:rsidRPr="00825DB1">
        <w:rPr>
          <w:rFonts w:ascii="Browallia New" w:hAnsi="Browallia New" w:cs="Browallia New"/>
          <w:sz w:val="28"/>
          <w:szCs w:val="28"/>
          <w:lang w:val="en-US" w:bidi="th-TH"/>
        </w:rPr>
        <w:t>2565</w:t>
      </w:r>
    </w:p>
    <w:sectPr w:rsidR="00D15EA5" w:rsidSect="008719C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A614" w14:textId="77777777" w:rsidR="00BE0F9C" w:rsidRDefault="00BE0F9C">
      <w:r>
        <w:separator/>
      </w:r>
    </w:p>
  </w:endnote>
  <w:endnote w:type="continuationSeparator" w:id="0">
    <w:p w14:paraId="784AC211" w14:textId="77777777" w:rsidR="00BE0F9C" w:rsidRDefault="00BE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1" w:rightFromText="181" w:topFromText="170" w:tblpYSpec="bottom"/>
      <w:tblOverlap w:val="never"/>
      <w:tblW w:w="8361" w:type="dxa"/>
      <w:tblBorders>
        <w:top w:val="single" w:sz="12" w:space="0" w:color="4F2D7F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81"/>
      <w:gridCol w:w="227"/>
      <w:gridCol w:w="2353"/>
    </w:tblGrid>
    <w:tr w:rsidR="00D15EA5" w:rsidRPr="0069090D" w:rsidDel="00426C94" w14:paraId="31A7A092" w14:textId="2EC9DD2A" w:rsidTr="003324B7">
      <w:trPr>
        <w:trHeight w:hRule="exact" w:val="227"/>
        <w:del w:id="6" w:author="Pornarin Jarudech" w:date="2022-05-12T14:23:00Z"/>
      </w:trPr>
      <w:tc>
        <w:tcPr>
          <w:tcW w:w="5781" w:type="dxa"/>
          <w:tcBorders>
            <w:top w:val="nil"/>
            <w:bottom w:val="nil"/>
          </w:tcBorders>
          <w:vAlign w:val="bottom"/>
        </w:tcPr>
        <w:p w14:paraId="67E7AABF" w14:textId="4513A0B5" w:rsidR="00D15EA5" w:rsidRPr="008719C2" w:rsidDel="00426C94" w:rsidRDefault="00D15EA5" w:rsidP="00D15EA5">
          <w:pPr>
            <w:pStyle w:val="LetterFooter"/>
            <w:rPr>
              <w:del w:id="7" w:author="Pornarin Jarudech" w:date="2022-05-12T14:23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3D8E3D2D" w14:textId="1D092A14" w:rsidR="00D15EA5" w:rsidRPr="008719C2" w:rsidDel="00426C94" w:rsidRDefault="00D15EA5" w:rsidP="00D15EA5">
          <w:pPr>
            <w:pStyle w:val="LetterFooter"/>
            <w:rPr>
              <w:del w:id="8" w:author="Pornarin Jarudech" w:date="2022-05-12T14:23:00Z"/>
            </w:rPr>
          </w:pPr>
        </w:p>
      </w:tc>
      <w:tc>
        <w:tcPr>
          <w:tcW w:w="2353" w:type="dxa"/>
          <w:tcBorders>
            <w:top w:val="nil"/>
            <w:bottom w:val="nil"/>
          </w:tcBorders>
          <w:vAlign w:val="bottom"/>
        </w:tcPr>
        <w:p w14:paraId="14CDAE62" w14:textId="03A01171" w:rsidR="00D15EA5" w:rsidRPr="008719C2" w:rsidDel="00426C94" w:rsidRDefault="00D15EA5" w:rsidP="00D15EA5">
          <w:pPr>
            <w:pStyle w:val="LetterFooter"/>
            <w:rPr>
              <w:del w:id="9" w:author="Pornarin Jarudech" w:date="2022-05-12T14:23:00Z"/>
            </w:rPr>
          </w:pPr>
        </w:p>
      </w:tc>
    </w:tr>
    <w:tr w:rsidR="00D15EA5" w:rsidRPr="0069090D" w:rsidDel="00426C94" w14:paraId="51797F2A" w14:textId="301389B3" w:rsidTr="003324B7">
      <w:trPr>
        <w:trHeight w:val="57"/>
        <w:del w:id="10" w:author="Pornarin Jarudech" w:date="2022-05-12T14:23:00Z"/>
      </w:trPr>
      <w:tc>
        <w:tcPr>
          <w:tcW w:w="5781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06C7D902" w14:textId="1136682E" w:rsidR="00D15EA5" w:rsidDel="00426C94" w:rsidRDefault="00D15EA5" w:rsidP="00D15EA5">
          <w:pPr>
            <w:pStyle w:val="LicenceNumber"/>
            <w:rPr>
              <w:del w:id="11" w:author="Pornarin Jarudech" w:date="2022-05-12T14:23:00Z"/>
            </w:rPr>
          </w:pPr>
        </w:p>
        <w:p w14:paraId="3BDCDEA5" w14:textId="6F4770F8" w:rsidR="00D15EA5" w:rsidRPr="000D0E98" w:rsidDel="00426C94" w:rsidRDefault="00D15EA5" w:rsidP="00D15EA5">
          <w:pPr>
            <w:pStyle w:val="Smlspace"/>
            <w:framePr w:hSpace="0" w:wrap="auto" w:vAnchor="margin" w:yAlign="inline"/>
            <w:rPr>
              <w:del w:id="12" w:author="Pornarin Jarudech" w:date="2022-05-12T14:23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23562D45" w14:textId="22C5C624" w:rsidR="00D15EA5" w:rsidRPr="000D0E98" w:rsidDel="00426C94" w:rsidRDefault="00D15EA5" w:rsidP="00D15EA5">
          <w:pPr>
            <w:pStyle w:val="Smlspace"/>
            <w:framePr w:hSpace="0" w:wrap="auto" w:vAnchor="margin" w:yAlign="inline"/>
            <w:rPr>
              <w:del w:id="13" w:author="Pornarin Jarudech" w:date="2022-05-12T14:23:00Z"/>
            </w:rPr>
          </w:pPr>
        </w:p>
      </w:tc>
      <w:tc>
        <w:tcPr>
          <w:tcW w:w="2353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3C1374ED" w14:textId="184F2A39" w:rsidR="00D15EA5" w:rsidRPr="000D0E98" w:rsidDel="00426C94" w:rsidRDefault="00D15EA5" w:rsidP="00D15EA5">
          <w:pPr>
            <w:pStyle w:val="Smlspace"/>
            <w:framePr w:hSpace="0" w:wrap="auto" w:vAnchor="margin" w:yAlign="inline"/>
            <w:rPr>
              <w:del w:id="14" w:author="Pornarin Jarudech" w:date="2022-05-12T14:23:00Z"/>
            </w:rPr>
          </w:pPr>
        </w:p>
      </w:tc>
    </w:tr>
    <w:tr w:rsidR="00D15EA5" w:rsidRPr="0069090D" w:rsidDel="00426C94" w14:paraId="488FD2FB" w14:textId="07FDB5EF" w:rsidTr="003324B7">
      <w:trPr>
        <w:trHeight w:val="57"/>
        <w:del w:id="15" w:author="Pornarin Jarudech" w:date="2022-05-12T14:23:00Z"/>
      </w:trPr>
      <w:tc>
        <w:tcPr>
          <w:tcW w:w="5781" w:type="dxa"/>
        </w:tcPr>
        <w:p w14:paraId="3D104AA5" w14:textId="78966C52" w:rsidR="00D15EA5" w:rsidDel="00426C94" w:rsidRDefault="00D15EA5" w:rsidP="00D15EA5">
          <w:pPr>
            <w:pStyle w:val="Smlspace"/>
            <w:framePr w:hSpace="0" w:wrap="auto" w:vAnchor="margin" w:yAlign="inline"/>
            <w:rPr>
              <w:del w:id="16" w:author="Pornarin Jarudech" w:date="2022-05-12T14:23:00Z"/>
            </w:rPr>
          </w:pPr>
        </w:p>
      </w:tc>
      <w:tc>
        <w:tcPr>
          <w:tcW w:w="227" w:type="dxa"/>
          <w:tcBorders>
            <w:top w:val="nil"/>
          </w:tcBorders>
          <w:vAlign w:val="bottom"/>
        </w:tcPr>
        <w:p w14:paraId="350C745C" w14:textId="3DC66CE4" w:rsidR="00D15EA5" w:rsidRPr="0069090D" w:rsidDel="00426C94" w:rsidRDefault="00D15EA5" w:rsidP="00D15EA5">
          <w:pPr>
            <w:pStyle w:val="Smlspace"/>
            <w:framePr w:hSpace="0" w:wrap="auto" w:vAnchor="margin" w:yAlign="inline"/>
            <w:rPr>
              <w:del w:id="17" w:author="Pornarin Jarudech" w:date="2022-05-12T14:23:00Z"/>
            </w:rPr>
          </w:pPr>
        </w:p>
      </w:tc>
      <w:tc>
        <w:tcPr>
          <w:tcW w:w="2353" w:type="dxa"/>
          <w:vAlign w:val="bottom"/>
        </w:tcPr>
        <w:p w14:paraId="39D8ADC9" w14:textId="004C3E46" w:rsidR="00D15EA5" w:rsidRPr="00577D61" w:rsidDel="00426C94" w:rsidRDefault="00D15EA5" w:rsidP="00D15EA5">
          <w:pPr>
            <w:pStyle w:val="Smlspace"/>
            <w:framePr w:hSpace="0" w:wrap="auto" w:vAnchor="margin" w:yAlign="inline"/>
            <w:rPr>
              <w:del w:id="18" w:author="Pornarin Jarudech" w:date="2022-05-12T14:23:00Z"/>
            </w:rPr>
          </w:pPr>
        </w:p>
      </w:tc>
    </w:tr>
    <w:tr w:rsidR="00D15EA5" w:rsidRPr="0069090D" w:rsidDel="00426C94" w14:paraId="681AC5D7" w14:textId="1EC8C35A" w:rsidTr="003324B7">
      <w:trPr>
        <w:trHeight w:val="116"/>
        <w:del w:id="19" w:author="Pornarin Jarudech" w:date="2022-05-12T14:23:00Z"/>
      </w:trPr>
      <w:tc>
        <w:tcPr>
          <w:tcW w:w="5781" w:type="dxa"/>
        </w:tcPr>
        <w:p w14:paraId="509DD4A7" w14:textId="1CEA0407" w:rsidR="00D15EA5" w:rsidDel="00426C94" w:rsidRDefault="00D15EA5" w:rsidP="00D15EA5">
          <w:pPr>
            <w:pStyle w:val="LetterFooter"/>
            <w:rPr>
              <w:del w:id="20" w:author="Pornarin Jarudech" w:date="2022-05-12T14:23:00Z"/>
            </w:rPr>
          </w:pPr>
          <w:del w:id="21" w:author="Pornarin Jarudech" w:date="2022-05-12T14:23:00Z">
            <w:r w:rsidDel="00426C94">
              <w:delText>Certified Public Accountants and International Business Consultants Grant Thornton Limited is a member firm of Grant Thornton International Ltd ("GTIL"). GTIL and the member firms are not a worldwide partnership. Services are delivered independently by the member firms, which are not responsible for the services or activities of one another. GTIL does not provide services to clients.</w:delText>
            </w:r>
          </w:del>
        </w:p>
      </w:tc>
      <w:tc>
        <w:tcPr>
          <w:tcW w:w="227" w:type="dxa"/>
          <w:tcBorders>
            <w:top w:val="nil"/>
          </w:tcBorders>
          <w:vAlign w:val="bottom"/>
        </w:tcPr>
        <w:p w14:paraId="51F3F2F8" w14:textId="58A93E35" w:rsidR="00D15EA5" w:rsidRPr="0069090D" w:rsidDel="00426C94" w:rsidRDefault="00D15EA5" w:rsidP="00D15EA5">
          <w:pPr>
            <w:pStyle w:val="LetterFooter"/>
            <w:rPr>
              <w:del w:id="22" w:author="Pornarin Jarudech" w:date="2022-05-12T14:23:00Z"/>
            </w:rPr>
          </w:pPr>
        </w:p>
      </w:tc>
      <w:tc>
        <w:tcPr>
          <w:tcW w:w="2353" w:type="dxa"/>
        </w:tcPr>
        <w:p w14:paraId="16BCE7F1" w14:textId="5C3956EE" w:rsidR="00D15EA5" w:rsidRPr="00577D61" w:rsidDel="00426C94" w:rsidRDefault="00D15EA5" w:rsidP="00D15EA5">
          <w:pPr>
            <w:pStyle w:val="LetterFooterURL"/>
            <w:jc w:val="right"/>
            <w:rPr>
              <w:del w:id="23" w:author="Pornarin Jarudech" w:date="2022-05-12T14:23:00Z"/>
            </w:rPr>
          </w:pPr>
          <w:del w:id="24" w:author="Pornarin Jarudech" w:date="2022-05-12T14:23:00Z">
            <w:r w:rsidDel="00426C94">
              <w:delText>grantthornton.co.th</w:delText>
            </w:r>
          </w:del>
        </w:p>
      </w:tc>
    </w:tr>
  </w:tbl>
  <w:p w14:paraId="6624B945" w14:textId="77777777" w:rsidR="00D15EA5" w:rsidRDefault="00D15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1" w:rightFromText="181" w:topFromText="170" w:tblpYSpec="bottom"/>
      <w:tblOverlap w:val="never"/>
      <w:tblW w:w="8361" w:type="dxa"/>
      <w:tblBorders>
        <w:top w:val="single" w:sz="12" w:space="0" w:color="4F2D7F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81"/>
      <w:gridCol w:w="227"/>
      <w:gridCol w:w="2353"/>
    </w:tblGrid>
    <w:tr w:rsidR="008719C2" w:rsidRPr="0069090D" w:rsidDel="00426C94" w14:paraId="296DDBC4" w14:textId="1AC29167" w:rsidTr="00E1053A">
      <w:trPr>
        <w:trHeight w:hRule="exact" w:val="227"/>
        <w:del w:id="31" w:author="Pornarin Jarudech" w:date="2022-05-12T14:23:00Z"/>
      </w:trPr>
      <w:tc>
        <w:tcPr>
          <w:tcW w:w="5781" w:type="dxa"/>
          <w:tcBorders>
            <w:top w:val="nil"/>
            <w:bottom w:val="nil"/>
          </w:tcBorders>
          <w:vAlign w:val="bottom"/>
        </w:tcPr>
        <w:p w14:paraId="12BFFC9F" w14:textId="0C808994" w:rsidR="008719C2" w:rsidRPr="008719C2" w:rsidDel="00426C94" w:rsidRDefault="008719C2" w:rsidP="00A11FB4">
          <w:pPr>
            <w:pStyle w:val="LetterFooter"/>
            <w:rPr>
              <w:del w:id="32" w:author="Pornarin Jarudech" w:date="2022-05-12T14:23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6A4B25BE" w14:textId="3A2AA917" w:rsidR="008719C2" w:rsidRPr="008719C2" w:rsidDel="00426C94" w:rsidRDefault="008719C2" w:rsidP="00A11FB4">
          <w:pPr>
            <w:pStyle w:val="LetterFooter"/>
            <w:rPr>
              <w:del w:id="33" w:author="Pornarin Jarudech" w:date="2022-05-12T14:23:00Z"/>
            </w:rPr>
          </w:pPr>
        </w:p>
      </w:tc>
      <w:tc>
        <w:tcPr>
          <w:tcW w:w="2353" w:type="dxa"/>
          <w:tcBorders>
            <w:top w:val="nil"/>
            <w:bottom w:val="nil"/>
          </w:tcBorders>
          <w:vAlign w:val="bottom"/>
        </w:tcPr>
        <w:p w14:paraId="5FF3DCE3" w14:textId="11A5A549" w:rsidR="008719C2" w:rsidRPr="008719C2" w:rsidDel="00426C94" w:rsidRDefault="008719C2" w:rsidP="00A11FB4">
          <w:pPr>
            <w:pStyle w:val="LetterFooter"/>
            <w:rPr>
              <w:del w:id="34" w:author="Pornarin Jarudech" w:date="2022-05-12T14:23:00Z"/>
            </w:rPr>
          </w:pPr>
        </w:p>
      </w:tc>
    </w:tr>
    <w:tr w:rsidR="008719C2" w:rsidRPr="0069090D" w:rsidDel="00426C94" w14:paraId="69354032" w14:textId="7A109D91" w:rsidTr="00E1053A">
      <w:trPr>
        <w:trHeight w:val="57"/>
        <w:del w:id="35" w:author="Pornarin Jarudech" w:date="2022-05-12T14:23:00Z"/>
      </w:trPr>
      <w:tc>
        <w:tcPr>
          <w:tcW w:w="5781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7694A5DF" w14:textId="3550D284" w:rsidR="008719C2" w:rsidDel="00426C94" w:rsidRDefault="008719C2" w:rsidP="00A11FB4">
          <w:pPr>
            <w:pStyle w:val="LicenceNumber"/>
            <w:rPr>
              <w:del w:id="36" w:author="Pornarin Jarudech" w:date="2022-05-12T14:23:00Z"/>
            </w:rPr>
          </w:pPr>
          <w:bookmarkStart w:id="37" w:name="License_Number"/>
          <w:bookmarkEnd w:id="37"/>
        </w:p>
        <w:p w14:paraId="3FAC5AA4" w14:textId="78A8F155" w:rsidR="008719C2" w:rsidRPr="000D0E98" w:rsidDel="00426C94" w:rsidRDefault="008719C2" w:rsidP="00A11FB4">
          <w:pPr>
            <w:pStyle w:val="Smlspace"/>
            <w:framePr w:hSpace="0" w:wrap="auto" w:vAnchor="margin" w:yAlign="inline"/>
            <w:rPr>
              <w:del w:id="38" w:author="Pornarin Jarudech" w:date="2022-05-12T14:23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521E1E84" w14:textId="043F52DA" w:rsidR="008719C2" w:rsidRPr="000D0E98" w:rsidDel="00426C94" w:rsidRDefault="008719C2" w:rsidP="00A11FB4">
          <w:pPr>
            <w:pStyle w:val="Smlspace"/>
            <w:framePr w:hSpace="0" w:wrap="auto" w:vAnchor="margin" w:yAlign="inline"/>
            <w:rPr>
              <w:del w:id="39" w:author="Pornarin Jarudech" w:date="2022-05-12T14:23:00Z"/>
            </w:rPr>
          </w:pPr>
        </w:p>
      </w:tc>
      <w:tc>
        <w:tcPr>
          <w:tcW w:w="2353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68859F18" w14:textId="0C5A2A2C" w:rsidR="008719C2" w:rsidRPr="000D0E98" w:rsidDel="00426C94" w:rsidRDefault="008719C2" w:rsidP="00A11FB4">
          <w:pPr>
            <w:pStyle w:val="Smlspace"/>
            <w:framePr w:hSpace="0" w:wrap="auto" w:vAnchor="margin" w:yAlign="inline"/>
            <w:rPr>
              <w:del w:id="40" w:author="Pornarin Jarudech" w:date="2022-05-12T14:23:00Z"/>
            </w:rPr>
          </w:pPr>
        </w:p>
      </w:tc>
    </w:tr>
    <w:tr w:rsidR="008B1FD3" w:rsidRPr="0069090D" w:rsidDel="00426C94" w14:paraId="7BE907D7" w14:textId="69DD9042" w:rsidTr="00C63023">
      <w:trPr>
        <w:trHeight w:val="57"/>
        <w:del w:id="41" w:author="Pornarin Jarudech" w:date="2022-05-12T14:23:00Z"/>
      </w:trPr>
      <w:tc>
        <w:tcPr>
          <w:tcW w:w="5781" w:type="dxa"/>
        </w:tcPr>
        <w:p w14:paraId="3AECAE42" w14:textId="6A79BDBB" w:rsidR="008B1FD3" w:rsidDel="00426C94" w:rsidRDefault="008B1FD3" w:rsidP="00C63023">
          <w:pPr>
            <w:pStyle w:val="Smlspace"/>
            <w:framePr w:hSpace="0" w:wrap="auto" w:vAnchor="margin" w:yAlign="inline"/>
            <w:rPr>
              <w:del w:id="42" w:author="Pornarin Jarudech" w:date="2022-05-12T14:23:00Z"/>
            </w:rPr>
          </w:pPr>
        </w:p>
      </w:tc>
      <w:tc>
        <w:tcPr>
          <w:tcW w:w="227" w:type="dxa"/>
          <w:tcBorders>
            <w:top w:val="nil"/>
          </w:tcBorders>
          <w:vAlign w:val="bottom"/>
        </w:tcPr>
        <w:p w14:paraId="24E5E9A1" w14:textId="5B70AB17" w:rsidR="008B1FD3" w:rsidRPr="0069090D" w:rsidDel="00426C94" w:rsidRDefault="008B1FD3" w:rsidP="00C63023">
          <w:pPr>
            <w:pStyle w:val="Smlspace"/>
            <w:framePr w:hSpace="0" w:wrap="auto" w:vAnchor="margin" w:yAlign="inline"/>
            <w:rPr>
              <w:del w:id="43" w:author="Pornarin Jarudech" w:date="2022-05-12T14:23:00Z"/>
            </w:rPr>
          </w:pPr>
        </w:p>
      </w:tc>
      <w:tc>
        <w:tcPr>
          <w:tcW w:w="2353" w:type="dxa"/>
          <w:vAlign w:val="bottom"/>
        </w:tcPr>
        <w:p w14:paraId="23407C30" w14:textId="0C606A60" w:rsidR="008B1FD3" w:rsidRPr="00577D61" w:rsidDel="00426C94" w:rsidRDefault="008B1FD3" w:rsidP="00C63023">
          <w:pPr>
            <w:pStyle w:val="Smlspace"/>
            <w:framePr w:hSpace="0" w:wrap="auto" w:vAnchor="margin" w:yAlign="inline"/>
            <w:rPr>
              <w:del w:id="44" w:author="Pornarin Jarudech" w:date="2022-05-12T14:23:00Z"/>
            </w:rPr>
          </w:pPr>
        </w:p>
      </w:tc>
    </w:tr>
    <w:tr w:rsidR="00F730E3" w:rsidRPr="0069090D" w:rsidDel="00426C94" w14:paraId="70F092A6" w14:textId="4FB8108E" w:rsidTr="00DB5F40">
      <w:trPr>
        <w:trHeight w:val="116"/>
        <w:del w:id="45" w:author="Pornarin Jarudech" w:date="2022-05-12T14:23:00Z"/>
      </w:trPr>
      <w:tc>
        <w:tcPr>
          <w:tcW w:w="5781" w:type="dxa"/>
        </w:tcPr>
        <w:p w14:paraId="35DEAB1B" w14:textId="6C83AF88" w:rsidR="00F730E3" w:rsidDel="00426C94" w:rsidRDefault="00D15EA5" w:rsidP="00F246A1">
          <w:pPr>
            <w:pStyle w:val="LetterFooter"/>
            <w:rPr>
              <w:del w:id="46" w:author="Pornarin Jarudech" w:date="2022-05-12T14:23:00Z"/>
            </w:rPr>
          </w:pPr>
          <w:bookmarkStart w:id="47" w:name="Footer2_tbl"/>
          <w:bookmarkStart w:id="48" w:name="Footer1_tbl"/>
          <w:del w:id="49" w:author="Pornarin Jarudech" w:date="2022-05-12T14:23:00Z">
            <w:r w:rsidDel="00426C94">
              <w:delText>Certified Public Accountants and International Business Consultants Grant Thornton Limited is a member firm of Grant Thornton International Ltd ("GTIL"). GTIL and the member firms are not a worldwide partnership. Services are delivered independently by the member firms, which are not responsible for the services or activities of one another. GTIL does not provide services to clients.</w:delText>
            </w:r>
            <w:bookmarkEnd w:id="47"/>
          </w:del>
        </w:p>
      </w:tc>
      <w:tc>
        <w:tcPr>
          <w:tcW w:w="227" w:type="dxa"/>
          <w:tcBorders>
            <w:top w:val="nil"/>
          </w:tcBorders>
          <w:vAlign w:val="bottom"/>
        </w:tcPr>
        <w:p w14:paraId="3A570925" w14:textId="12F1EA46" w:rsidR="00F730E3" w:rsidRPr="0069090D" w:rsidDel="00426C94" w:rsidRDefault="00F730E3" w:rsidP="00F730E3">
          <w:pPr>
            <w:pStyle w:val="LetterFooter"/>
            <w:rPr>
              <w:del w:id="50" w:author="Pornarin Jarudech" w:date="2022-05-12T14:23:00Z"/>
            </w:rPr>
          </w:pPr>
        </w:p>
      </w:tc>
      <w:tc>
        <w:tcPr>
          <w:tcW w:w="2353" w:type="dxa"/>
        </w:tcPr>
        <w:p w14:paraId="38069E38" w14:textId="71D69251" w:rsidR="00F730E3" w:rsidRPr="00577D61" w:rsidDel="00426C94" w:rsidRDefault="00F730E3" w:rsidP="00F730E3">
          <w:pPr>
            <w:pStyle w:val="LetterFooterURL"/>
            <w:jc w:val="right"/>
            <w:rPr>
              <w:del w:id="51" w:author="Pornarin Jarudech" w:date="2022-05-12T14:23:00Z"/>
            </w:rPr>
          </w:pPr>
          <w:bookmarkStart w:id="52" w:name="Web"/>
          <w:del w:id="53" w:author="Pornarin Jarudech" w:date="2022-05-12T14:23:00Z">
            <w:r w:rsidDel="00426C94">
              <w:delText>grantthornton.co.th</w:delText>
            </w:r>
            <w:bookmarkEnd w:id="52"/>
          </w:del>
        </w:p>
      </w:tc>
    </w:tr>
    <w:bookmarkEnd w:id="48"/>
  </w:tbl>
  <w:p w14:paraId="5836CF02" w14:textId="77777777" w:rsidR="008719C2" w:rsidRPr="005F4D62" w:rsidRDefault="008719C2" w:rsidP="00A11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8A01" w14:textId="77777777" w:rsidR="00BE0F9C" w:rsidRDefault="00BE0F9C">
      <w:bookmarkStart w:id="0" w:name="_Hlk482348182"/>
      <w:bookmarkEnd w:id="0"/>
      <w:r>
        <w:separator/>
      </w:r>
    </w:p>
  </w:footnote>
  <w:footnote w:type="continuationSeparator" w:id="0">
    <w:p w14:paraId="2C3D9E57" w14:textId="77777777" w:rsidR="00BE0F9C" w:rsidRDefault="00BE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F004" w14:textId="676309BA" w:rsidR="00B63D0E" w:rsidRDefault="00D15EA5" w:rsidP="00D96128">
    <w:pPr>
      <w:pStyle w:val="Header"/>
      <w:jc w:val="right"/>
    </w:pPr>
    <w:del w:id="5" w:author="Pornarin Jarudech" w:date="2022-05-12T14:23:00Z">
      <w:r w:rsidDel="00426C94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1D3465BA" wp14:editId="5D7904A0">
            <wp:simplePos x="0" y="0"/>
            <wp:positionH relativeFrom="column">
              <wp:posOffset>-515832</wp:posOffset>
            </wp:positionH>
            <wp:positionV relativeFrom="paragraph">
              <wp:posOffset>1905</wp:posOffset>
            </wp:positionV>
            <wp:extent cx="1987300" cy="381001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1987300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54B910D7" w:rsidR="00D15EA5" w:rsidRPr="006932D7" w:rsidRDefault="00D460E7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del w:id="25" w:author="Pornarin Jarudech" w:date="2022-05-12T14:23:00Z">
      <w:r w:rsidRPr="00551365" w:rsidDel="00426C94">
        <w:rPr>
          <w:noProof/>
          <w:color w:val="auto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82C9CB0" wp14:editId="5AC7D940">
                <wp:simplePos x="0" y="0"/>
                <wp:positionH relativeFrom="page">
                  <wp:posOffset>1209841</wp:posOffset>
                </wp:positionH>
                <wp:positionV relativeFrom="page">
                  <wp:posOffset>485775</wp:posOffset>
                </wp:positionV>
                <wp:extent cx="3884295" cy="774065"/>
                <wp:effectExtent l="0" t="0" r="1905" b="698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4295" cy="774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11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118"/>
                            </w:tblGrid>
                            <w:tr w:rsidR="00D460E7" w14:paraId="5ED948C5" w14:textId="77777777" w:rsidTr="00B24A45">
                              <w:tc>
                                <w:tcPr>
                                  <w:tcW w:w="6117" w:type="dxa"/>
                                </w:tcPr>
                                <w:p w14:paraId="6E196234" w14:textId="2A35DD7A" w:rsidR="00D460E7" w:rsidRPr="00C06939" w:rsidRDefault="00D15EA5">
                                  <w:bookmarkStart w:id="26" w:name="Logo_tbl"/>
                                  <w:del w:id="27" w:author="Pornarin Jarudech" w:date="2022-05-12T14:23:00Z">
                                    <w:r w:rsidDel="00426C94">
                                      <w:rPr>
                                        <w:noProof/>
                                        <w:lang w:eastAsia="en-GB"/>
                                      </w:rPr>
                                      <w:drawing>
                                        <wp:inline distT="0" distB="0" distL="0" distR="0" wp14:anchorId="7C4288F5" wp14:editId="6F7E5FB1">
                                          <wp:extent cx="1987300" cy="381001"/>
                                          <wp:effectExtent l="0" t="0" r="0" b="0"/>
                                          <wp:docPr id="1" name="Picture 1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" name=""/>
                                                  <pic:cNvPicPr/>
                                                </pic:nvPicPr>
                                                <pic:blipFill>
                                                  <a:blip r:embed="rId1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987300" cy="38100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del>
                                </w:p>
                              </w:tc>
                            </w:tr>
                            <w:bookmarkEnd w:id="26"/>
                          </w:tbl>
                          <w:p w14:paraId="50C98C5A" w14:textId="77777777" w:rsidR="00D460E7" w:rsidRDefault="00D460E7" w:rsidP="00B24A4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C9CB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95.25pt;margin-top:38.25pt;width:305.85pt;height:60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Grid"/>
                        <w:tblW w:w="611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118"/>
                      </w:tblGrid>
                      <w:tr w:rsidR="00D460E7" w14:paraId="5ED948C5" w14:textId="77777777" w:rsidTr="00B24A45">
                        <w:tc>
                          <w:tcPr>
                            <w:tcW w:w="6117" w:type="dxa"/>
                          </w:tcPr>
                          <w:p w14:paraId="6E196234" w14:textId="2A35DD7A" w:rsidR="00D460E7" w:rsidRPr="00C06939" w:rsidRDefault="00D15EA5">
                            <w:bookmarkStart w:id="28" w:name="Logo_tbl"/>
                            <w:del w:id="29" w:author="Pornarin Jarudech" w:date="2022-05-12T14:23:00Z">
                              <w:r w:rsidDel="00426C94"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7C4288F5" wp14:editId="6F7E5FB1">
                                    <wp:extent cx="1987300" cy="381001"/>
                                    <wp:effectExtent l="0" t="0" r="0" b="0"/>
                                    <wp:docPr id="1" name="Picture 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987300" cy="3810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del>
                          </w:p>
                        </w:tc>
                      </w:tr>
                      <w:bookmarkEnd w:id="28"/>
                    </w:tbl>
                    <w:p w14:paraId="50C98C5A" w14:textId="77777777" w:rsidR="00D460E7" w:rsidRDefault="00D460E7" w:rsidP="00B24A45"/>
                  </w:txbxContent>
                </v:textbox>
                <w10:wrap anchorx="page" anchory="page"/>
              </v:shape>
            </w:pict>
          </mc:Fallback>
        </mc:AlternateContent>
      </w:r>
    </w:del>
    <w:r w:rsidR="00CD4D4E"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 w:rsid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="00CD4D4E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30" w:name="Footer3_tbl"/>
    <w:bookmarkEnd w:id="30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rnarin Jarudech">
    <w15:presenceInfo w15:providerId="AD" w15:userId="S::Pornarin.Jarudech@th.gt.com::79506053-ad86-4ae5-9818-3e6c154021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5CAD"/>
    <w:rsid w:val="00056D1F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4277"/>
    <w:rsid w:val="001B7388"/>
    <w:rsid w:val="001D2302"/>
    <w:rsid w:val="001D7BB3"/>
    <w:rsid w:val="001E12A6"/>
    <w:rsid w:val="001E498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7EBE"/>
    <w:rsid w:val="002838FB"/>
    <w:rsid w:val="00285249"/>
    <w:rsid w:val="002A1DBB"/>
    <w:rsid w:val="002A252E"/>
    <w:rsid w:val="002B0BF8"/>
    <w:rsid w:val="002B0D38"/>
    <w:rsid w:val="002B2E2D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189C"/>
    <w:rsid w:val="00416281"/>
    <w:rsid w:val="00422353"/>
    <w:rsid w:val="004234B1"/>
    <w:rsid w:val="00426915"/>
    <w:rsid w:val="00426C94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20B6"/>
    <w:rsid w:val="0052186A"/>
    <w:rsid w:val="005321DA"/>
    <w:rsid w:val="00541F8D"/>
    <w:rsid w:val="00547541"/>
    <w:rsid w:val="0054756D"/>
    <w:rsid w:val="00551365"/>
    <w:rsid w:val="005627FF"/>
    <w:rsid w:val="00562A93"/>
    <w:rsid w:val="00577D61"/>
    <w:rsid w:val="005822AC"/>
    <w:rsid w:val="00584376"/>
    <w:rsid w:val="00591F0D"/>
    <w:rsid w:val="00594DA2"/>
    <w:rsid w:val="0059591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5DA6"/>
    <w:rsid w:val="0078150B"/>
    <w:rsid w:val="0078170A"/>
    <w:rsid w:val="00781E84"/>
    <w:rsid w:val="00790956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2531"/>
    <w:rsid w:val="00992F4D"/>
    <w:rsid w:val="00995CD5"/>
    <w:rsid w:val="009A1787"/>
    <w:rsid w:val="009A4F5A"/>
    <w:rsid w:val="009A73BE"/>
    <w:rsid w:val="009B0EF7"/>
    <w:rsid w:val="009B1F44"/>
    <w:rsid w:val="009B4573"/>
    <w:rsid w:val="009C002A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383B"/>
    <w:rsid w:val="00B73ABA"/>
    <w:rsid w:val="00B76798"/>
    <w:rsid w:val="00B80F70"/>
    <w:rsid w:val="00B83039"/>
    <w:rsid w:val="00B950AC"/>
    <w:rsid w:val="00BA45C6"/>
    <w:rsid w:val="00BA5B00"/>
    <w:rsid w:val="00BB0371"/>
    <w:rsid w:val="00BB1A07"/>
    <w:rsid w:val="00BB3C27"/>
    <w:rsid w:val="00BB6DAD"/>
    <w:rsid w:val="00BB7346"/>
    <w:rsid w:val="00BB7B51"/>
    <w:rsid w:val="00BC1555"/>
    <w:rsid w:val="00BC60A9"/>
    <w:rsid w:val="00BD1B7B"/>
    <w:rsid w:val="00BD2A32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3089E"/>
    <w:rsid w:val="00D31D7A"/>
    <w:rsid w:val="00D33E60"/>
    <w:rsid w:val="00D460E7"/>
    <w:rsid w:val="00D6214B"/>
    <w:rsid w:val="00D63ABC"/>
    <w:rsid w:val="00D643B7"/>
    <w:rsid w:val="00D65332"/>
    <w:rsid w:val="00D675F1"/>
    <w:rsid w:val="00D73B96"/>
    <w:rsid w:val="00D77942"/>
    <w:rsid w:val="00D80807"/>
    <w:rsid w:val="00D8552A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E8"/>
    <w:rsid w:val="00DD1E47"/>
    <w:rsid w:val="00DD58DD"/>
    <w:rsid w:val="00DD61A9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7AE9"/>
    <w:rsid w:val="00EB3478"/>
    <w:rsid w:val="00EB4B39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86F5F"/>
    <w:rsid w:val="00F909CD"/>
    <w:rsid w:val="00F974D1"/>
    <w:rsid w:val="00F97986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FECCA3-5C2C-4AD9-A0F6-B1CC52BD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</TotalTime>
  <Pages>2</Pages>
  <Words>327</Words>
  <Characters>1319</Characters>
  <Application>Microsoft Office Word</Application>
  <DocSecurity>0</DocSecurity>
  <Lines>10</Lines>
  <Paragraphs>3</Paragraphs>
  <ScaleCrop>false</ScaleCrop>
  <Company>Grant Thornton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</cp:revision>
  <cp:lastPrinted>2021-08-09T09:50:00Z</cp:lastPrinted>
  <dcterms:created xsi:type="dcterms:W3CDTF">2022-05-09T03:04:00Z</dcterms:created>
  <dcterms:modified xsi:type="dcterms:W3CDTF">2022-05-12T07:24:00Z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