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A551A" w14:textId="06B56876" w:rsidR="00DB308D" w:rsidRPr="00B2262F" w:rsidRDefault="00DB308D" w:rsidP="004C2111">
      <w:pPr>
        <w:pStyle w:val="Reference"/>
        <w:rPr>
          <w:rFonts w:cstheme="minorBidi"/>
          <w:cs/>
          <w:lang w:val="en-US" w:bidi="th-TH"/>
        </w:rPr>
      </w:pPr>
    </w:p>
    <w:p w14:paraId="0959FC65" w14:textId="6071EC87" w:rsidR="00981786" w:rsidRDefault="00EE1186" w:rsidP="004C2111">
      <w:pPr>
        <w:pStyle w:val="Reference"/>
        <w:rPr>
          <w:rFonts w:cstheme="minorBidi"/>
          <w:lang w:val="en-US" w:bidi="th-TH"/>
        </w:rPr>
      </w:pPr>
      <w:del w:id="1" w:author="Pornarin Jarudech" w:date="2022-08-11T14:18:00Z">
        <w:r w:rsidRPr="00B11BC1" w:rsidDel="0049545D">
          <w:rPr>
            <w:rFonts w:ascii="Arial" w:hAnsi="Arial"/>
            <w:noProof/>
            <w:color w:val="auto"/>
            <w:sz w:val="28"/>
            <w:szCs w:val="28"/>
            <w:lang w:eastAsia="en-GB" w:bidi="th-TH"/>
          </w:rPr>
          <mc:AlternateContent>
            <mc:Choice Requires="wps">
              <w:drawing>
                <wp:anchor distT="0" distB="0" distL="114300" distR="114300" simplePos="0" relativeHeight="251659264" behindDoc="1" locked="0" layoutInCell="1" allowOverlap="1" wp14:anchorId="42931E04" wp14:editId="0D8BE8DD">
                  <wp:simplePos x="0" y="0"/>
                  <wp:positionH relativeFrom="page">
                    <wp:posOffset>5722620</wp:posOffset>
                  </wp:positionH>
                  <wp:positionV relativeFrom="page">
                    <wp:posOffset>2573590</wp:posOffset>
                  </wp:positionV>
                  <wp:extent cx="1264920" cy="1203960"/>
                  <wp:effectExtent l="0" t="0" r="11430" b="15240"/>
                  <wp:wrapNone/>
                  <wp:docPr id="5" name="Text Box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64920" cy="1203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1980" w:type="dxa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1980"/>
                              </w:tblGrid>
                              <w:tr w:rsidR="00B11BC1" w14:paraId="6D7D7C14" w14:textId="77777777" w:rsidTr="00AD2B69">
                                <w:trPr>
                                  <w:trHeight w:val="3969"/>
                                </w:trPr>
                                <w:tc>
                                  <w:tcPr>
                                    <w:tcW w:w="1980" w:type="dxa"/>
                                    <w:tcBorders>
                                      <w:top w:val="single" w:sz="12" w:space="0" w:color="4F2D7F" w:themeColor="accent1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14:paraId="14E6EFE1" w14:textId="77777777" w:rsidR="00B11BC1" w:rsidRPr="007E33BA" w:rsidRDefault="00B11BC1">
                                    <w:pPr>
                                      <w:pStyle w:val="TradingName"/>
                                      <w:spacing w:before="80"/>
                                      <w:rPr>
                                        <w:rFonts w:ascii="Arial" w:hAnsi="Arial"/>
                                        <w:sz w:val="14"/>
                                        <w:szCs w:val="14"/>
                                        <w:lang w:val="en-US"/>
                                      </w:rPr>
                                    </w:pPr>
                                    <w:r w:rsidRPr="007E33BA">
                                      <w:rPr>
                                        <w:rFonts w:ascii="Arial" w:hAnsi="Arial"/>
                                        <w:sz w:val="14"/>
                                        <w:szCs w:val="14"/>
                                        <w:lang w:val="en-US"/>
                                      </w:rPr>
                                      <w:t>Grant Thornton Limited</w:t>
                                    </w:r>
                                  </w:p>
                                  <w:p w14:paraId="7A8D3489" w14:textId="77777777" w:rsidR="00B11BC1" w:rsidRPr="007E33BA" w:rsidRDefault="00B11BC1">
                                    <w:pPr>
                                      <w:pStyle w:val="PartnerAddress"/>
                                      <w:rPr>
                                        <w:rFonts w:ascii="Arial" w:hAnsi="Arial"/>
                                        <w:sz w:val="14"/>
                                        <w:szCs w:val="14"/>
                                        <w:lang w:val="en-US"/>
                                      </w:rPr>
                                    </w:pPr>
                                    <w:r w:rsidRPr="007E33BA">
                                      <w:rPr>
                                        <w:rFonts w:ascii="Arial" w:hAnsi="Arial"/>
                                        <w:sz w:val="14"/>
                                        <w:szCs w:val="14"/>
                                        <w:lang w:val="en-US"/>
                                      </w:rPr>
                                      <w:t>11th Floor, Capital Tower</w:t>
                                    </w:r>
                                  </w:p>
                                  <w:p w14:paraId="16256A5D" w14:textId="77777777" w:rsidR="00B11BC1" w:rsidRPr="007E33BA" w:rsidRDefault="00B11BC1">
                                    <w:pPr>
                                      <w:pStyle w:val="PartnerAddress"/>
                                      <w:rPr>
                                        <w:rFonts w:ascii="Arial" w:hAnsi="Arial"/>
                                        <w:sz w:val="14"/>
                                        <w:szCs w:val="14"/>
                                        <w:lang w:val="en-US"/>
                                      </w:rPr>
                                    </w:pPr>
                                    <w:r w:rsidRPr="007E33BA">
                                      <w:rPr>
                                        <w:rFonts w:ascii="Arial" w:hAnsi="Arial"/>
                                        <w:sz w:val="14"/>
                                        <w:szCs w:val="14"/>
                                        <w:lang w:val="en-US"/>
                                      </w:rPr>
                                      <w:t>All Seasons Place</w:t>
                                    </w:r>
                                  </w:p>
                                  <w:p w14:paraId="346E33F3" w14:textId="77777777" w:rsidR="00B11BC1" w:rsidRPr="007E33BA" w:rsidRDefault="00B11BC1">
                                    <w:pPr>
                                      <w:pStyle w:val="PartnerAddress"/>
                                      <w:rPr>
                                        <w:rFonts w:ascii="Arial" w:hAnsi="Arial"/>
                                        <w:sz w:val="14"/>
                                        <w:szCs w:val="14"/>
                                        <w:lang w:val="en-US"/>
                                      </w:rPr>
                                    </w:pPr>
                                    <w:r w:rsidRPr="007E33BA">
                                      <w:rPr>
                                        <w:rFonts w:ascii="Arial" w:hAnsi="Arial"/>
                                        <w:sz w:val="14"/>
                                        <w:szCs w:val="14"/>
                                        <w:lang w:val="en-US"/>
                                      </w:rPr>
                                      <w:t>87/1 Wireless Road</w:t>
                                    </w:r>
                                  </w:p>
                                  <w:p w14:paraId="02CBB3AB" w14:textId="77777777" w:rsidR="00B11BC1" w:rsidRPr="007E33BA" w:rsidRDefault="00B11BC1">
                                    <w:pPr>
                                      <w:pStyle w:val="PartnerAddress"/>
                                      <w:rPr>
                                        <w:rFonts w:ascii="Arial" w:hAnsi="Arial"/>
                                        <w:sz w:val="14"/>
                                        <w:szCs w:val="14"/>
                                        <w:lang w:val="en-US"/>
                                      </w:rPr>
                                    </w:pPr>
                                    <w:proofErr w:type="spellStart"/>
                                    <w:r w:rsidRPr="007E33BA">
                                      <w:rPr>
                                        <w:rFonts w:ascii="Arial" w:hAnsi="Arial"/>
                                        <w:sz w:val="14"/>
                                        <w:szCs w:val="14"/>
                                        <w:lang w:val="en-US"/>
                                      </w:rPr>
                                      <w:t>Lumpini</w:t>
                                    </w:r>
                                    <w:proofErr w:type="spellEnd"/>
                                    <w:r w:rsidRPr="007E33BA">
                                      <w:rPr>
                                        <w:rFonts w:ascii="Arial" w:hAnsi="Arial"/>
                                        <w:sz w:val="14"/>
                                        <w:szCs w:val="14"/>
                                        <w:lang w:val="en-US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7E33BA">
                                      <w:rPr>
                                        <w:rFonts w:ascii="Arial" w:hAnsi="Arial"/>
                                        <w:sz w:val="14"/>
                                        <w:szCs w:val="14"/>
                                        <w:lang w:val="en-US"/>
                                      </w:rPr>
                                      <w:t>Pathumwan</w:t>
                                    </w:r>
                                    <w:proofErr w:type="spellEnd"/>
                                  </w:p>
                                  <w:p w14:paraId="5BB8580C" w14:textId="77777777" w:rsidR="00B11BC1" w:rsidRPr="007E33BA" w:rsidRDefault="00B11BC1">
                                    <w:pPr>
                                      <w:pStyle w:val="PartnerAddress"/>
                                      <w:rPr>
                                        <w:rFonts w:ascii="Arial" w:hAnsi="Arial"/>
                                        <w:sz w:val="14"/>
                                        <w:szCs w:val="14"/>
                                        <w:lang w:val="en-US"/>
                                      </w:rPr>
                                    </w:pPr>
                                    <w:r w:rsidRPr="007E33BA">
                                      <w:rPr>
                                        <w:rFonts w:ascii="Arial" w:hAnsi="Arial"/>
                                        <w:sz w:val="14"/>
                                        <w:szCs w:val="14"/>
                                        <w:lang w:val="en-US"/>
                                      </w:rPr>
                                      <w:t>Bangkok 10330, Thailand</w:t>
                                    </w:r>
                                  </w:p>
                                  <w:p w14:paraId="4A16B5A7" w14:textId="77777777" w:rsidR="00B11BC1" w:rsidRPr="007E33BA" w:rsidRDefault="00B11BC1">
                                    <w:pPr>
                                      <w:pStyle w:val="HalfLineBreak"/>
                                      <w:rPr>
                                        <w:rFonts w:ascii="Arial" w:hAnsi="Arial"/>
                                        <w:sz w:val="14"/>
                                        <w:szCs w:val="14"/>
                                        <w:lang w:val="en-US"/>
                                      </w:rPr>
                                    </w:pPr>
                                  </w:p>
                                  <w:p w14:paraId="6443AAB9" w14:textId="77777777" w:rsidR="00B11BC1" w:rsidRPr="007E33BA" w:rsidRDefault="00B11BC1" w:rsidP="005D7142">
                                    <w:pPr>
                                      <w:pStyle w:val="PartnerAddress"/>
                                      <w:spacing w:line="276" w:lineRule="auto"/>
                                      <w:rPr>
                                        <w:rFonts w:ascii="Arial" w:hAnsi="Arial"/>
                                        <w:sz w:val="14"/>
                                        <w:szCs w:val="14"/>
                                        <w:lang w:val="en-US"/>
                                      </w:rPr>
                                    </w:pPr>
                                    <w:r w:rsidRPr="007E33BA">
                                      <w:rPr>
                                        <w:rFonts w:ascii="Arial" w:hAnsi="Arial"/>
                                        <w:sz w:val="14"/>
                                        <w:szCs w:val="14"/>
                                        <w:lang w:val="en-US"/>
                                      </w:rPr>
                                      <w:t>T +66 2 205 8222</w:t>
                                    </w:r>
                                  </w:p>
                                  <w:p w14:paraId="12F959FF" w14:textId="77777777" w:rsidR="00B11BC1" w:rsidRPr="007E33BA" w:rsidRDefault="00B11BC1" w:rsidP="005D7142">
                                    <w:pPr>
                                      <w:spacing w:after="0" w:line="276" w:lineRule="auto"/>
                                      <w:rPr>
                                        <w:rFonts w:ascii="Arial" w:hAnsi="Arial"/>
                                        <w:sz w:val="14"/>
                                        <w:szCs w:val="14"/>
                                        <w:lang w:val="en-US"/>
                                      </w:rPr>
                                    </w:pPr>
                                    <w:r w:rsidRPr="007E33BA">
                                      <w:rPr>
                                        <w:rFonts w:ascii="Arial" w:hAnsi="Arial"/>
                                        <w:sz w:val="14"/>
                                        <w:szCs w:val="14"/>
                                        <w:lang w:val="en-US"/>
                                      </w:rPr>
                                      <w:t>F +66 2 654 3339</w:t>
                                    </w:r>
                                  </w:p>
                                  <w:p w14:paraId="02FE3680" w14:textId="77777777" w:rsidR="00B11BC1" w:rsidRDefault="00B11BC1">
                                    <w:pPr>
                                      <w:pStyle w:val="PartnerAddress"/>
                                      <w:rPr>
                                        <w:lang w:val="en-US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020DF239" w14:textId="77777777" w:rsidR="00B11BC1" w:rsidRDefault="00B11BC1" w:rsidP="00B11BC1"/>
                            <w:p w14:paraId="6C122EED" w14:textId="77777777" w:rsidR="00B11BC1" w:rsidRDefault="00B11BC1" w:rsidP="00B11BC1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42931E04"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6" type="#_x0000_t202" style="position:absolute;left:0;text-align:left;margin-left:450.6pt;margin-top:202.65pt;width:99.6pt;height:94.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" filled="f" stroked="f">
                  <v:textbox inset="0,0,0,0">
                    <w:txbxContent>
                      <w:tbl>
                        <w:tblPr>
                          <w:tblW w:w="1980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980"/>
                        </w:tblGrid>
                        <w:tr w:rsidR="00B11BC1" w14:paraId="6D7D7C14" w14:textId="77777777" w:rsidTr="00AD2B69">
                          <w:trPr>
                            <w:trHeight w:val="3969"/>
                          </w:trPr>
                          <w:tc>
                            <w:tcPr>
                              <w:tcW w:w="1980" w:type="dxa"/>
                              <w:tcBorders>
                                <w:top w:val="single" w:sz="12" w:space="0" w:color="4F2D7F" w:themeColor="accent1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14E6EFE1" w14:textId="77777777" w:rsidR="00B11BC1" w:rsidRPr="007E33BA" w:rsidRDefault="00B11BC1">
                              <w:pPr>
                                <w:pStyle w:val="TradingName"/>
                                <w:spacing w:before="80"/>
                                <w:rPr>
                                  <w:rFonts w:ascii="Arial" w:hAnsi="Arial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7E33BA">
                                <w:rPr>
                                  <w:rFonts w:ascii="Arial" w:hAnsi="Arial"/>
                                  <w:sz w:val="14"/>
                                  <w:szCs w:val="14"/>
                                  <w:lang w:val="en-US"/>
                                </w:rPr>
                                <w:t>Grant Thornton Limited</w:t>
                              </w:r>
                            </w:p>
                            <w:p w14:paraId="7A8D3489" w14:textId="77777777" w:rsidR="00B11BC1" w:rsidRPr="007E33BA" w:rsidRDefault="00B11BC1">
                              <w:pPr>
                                <w:pStyle w:val="PartnerAddress"/>
                                <w:rPr>
                                  <w:rFonts w:ascii="Arial" w:hAnsi="Arial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7E33BA">
                                <w:rPr>
                                  <w:rFonts w:ascii="Arial" w:hAnsi="Arial"/>
                                  <w:sz w:val="14"/>
                                  <w:szCs w:val="14"/>
                                  <w:lang w:val="en-US"/>
                                </w:rPr>
                                <w:t>11th Floor, Capital Tower</w:t>
                              </w:r>
                            </w:p>
                            <w:p w14:paraId="16256A5D" w14:textId="77777777" w:rsidR="00B11BC1" w:rsidRPr="007E33BA" w:rsidRDefault="00B11BC1">
                              <w:pPr>
                                <w:pStyle w:val="PartnerAddress"/>
                                <w:rPr>
                                  <w:rFonts w:ascii="Arial" w:hAnsi="Arial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7E33BA">
                                <w:rPr>
                                  <w:rFonts w:ascii="Arial" w:hAnsi="Arial"/>
                                  <w:sz w:val="14"/>
                                  <w:szCs w:val="14"/>
                                  <w:lang w:val="en-US"/>
                                </w:rPr>
                                <w:t>All Seasons Place</w:t>
                              </w:r>
                            </w:p>
                            <w:p w14:paraId="346E33F3" w14:textId="77777777" w:rsidR="00B11BC1" w:rsidRPr="007E33BA" w:rsidRDefault="00B11BC1">
                              <w:pPr>
                                <w:pStyle w:val="PartnerAddress"/>
                                <w:rPr>
                                  <w:rFonts w:ascii="Arial" w:hAnsi="Arial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7E33BA">
                                <w:rPr>
                                  <w:rFonts w:ascii="Arial" w:hAnsi="Arial"/>
                                  <w:sz w:val="14"/>
                                  <w:szCs w:val="14"/>
                                  <w:lang w:val="en-US"/>
                                </w:rPr>
                                <w:t>87/1 Wireless Road</w:t>
                              </w:r>
                            </w:p>
                            <w:p w14:paraId="02CBB3AB" w14:textId="77777777" w:rsidR="00B11BC1" w:rsidRPr="007E33BA" w:rsidRDefault="00B11BC1">
                              <w:pPr>
                                <w:pStyle w:val="PartnerAddress"/>
                                <w:rPr>
                                  <w:rFonts w:ascii="Arial" w:hAnsi="Arial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proofErr w:type="spellStart"/>
                              <w:r w:rsidRPr="007E33BA">
                                <w:rPr>
                                  <w:rFonts w:ascii="Arial" w:hAnsi="Arial"/>
                                  <w:sz w:val="14"/>
                                  <w:szCs w:val="14"/>
                                  <w:lang w:val="en-US"/>
                                </w:rPr>
                                <w:t>Lumpini</w:t>
                              </w:r>
                              <w:proofErr w:type="spellEnd"/>
                              <w:r w:rsidRPr="007E33BA">
                                <w:rPr>
                                  <w:rFonts w:ascii="Arial" w:hAnsi="Arial"/>
                                  <w:sz w:val="14"/>
                                  <w:szCs w:val="14"/>
                                  <w:lang w:val="en-US"/>
                                </w:rPr>
                                <w:t xml:space="preserve">, </w:t>
                              </w:r>
                              <w:proofErr w:type="spellStart"/>
                              <w:r w:rsidRPr="007E33BA">
                                <w:rPr>
                                  <w:rFonts w:ascii="Arial" w:hAnsi="Arial"/>
                                  <w:sz w:val="14"/>
                                  <w:szCs w:val="14"/>
                                  <w:lang w:val="en-US"/>
                                </w:rPr>
                                <w:t>Pathumwan</w:t>
                              </w:r>
                              <w:proofErr w:type="spellEnd"/>
                            </w:p>
                            <w:p w14:paraId="5BB8580C" w14:textId="77777777" w:rsidR="00B11BC1" w:rsidRPr="007E33BA" w:rsidRDefault="00B11BC1">
                              <w:pPr>
                                <w:pStyle w:val="PartnerAddress"/>
                                <w:rPr>
                                  <w:rFonts w:ascii="Arial" w:hAnsi="Arial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7E33BA">
                                <w:rPr>
                                  <w:rFonts w:ascii="Arial" w:hAnsi="Arial"/>
                                  <w:sz w:val="14"/>
                                  <w:szCs w:val="14"/>
                                  <w:lang w:val="en-US"/>
                                </w:rPr>
                                <w:t>Bangkok 10330, Thailand</w:t>
                              </w:r>
                            </w:p>
                            <w:p w14:paraId="4A16B5A7" w14:textId="77777777" w:rsidR="00B11BC1" w:rsidRPr="007E33BA" w:rsidRDefault="00B11BC1">
                              <w:pPr>
                                <w:pStyle w:val="HalfLineBreak"/>
                                <w:rPr>
                                  <w:rFonts w:ascii="Arial" w:hAnsi="Arial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6443AAB9" w14:textId="77777777" w:rsidR="00B11BC1" w:rsidRPr="007E33BA" w:rsidRDefault="00B11BC1" w:rsidP="005D7142">
                              <w:pPr>
                                <w:pStyle w:val="PartnerAddress"/>
                                <w:spacing w:line="276" w:lineRule="auto"/>
                                <w:rPr>
                                  <w:rFonts w:ascii="Arial" w:hAnsi="Arial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7E33BA">
                                <w:rPr>
                                  <w:rFonts w:ascii="Arial" w:hAnsi="Arial"/>
                                  <w:sz w:val="14"/>
                                  <w:szCs w:val="14"/>
                                  <w:lang w:val="en-US"/>
                                </w:rPr>
                                <w:t>T +66 2 205 8222</w:t>
                              </w:r>
                            </w:p>
                            <w:p w14:paraId="12F959FF" w14:textId="77777777" w:rsidR="00B11BC1" w:rsidRPr="007E33BA" w:rsidRDefault="00B11BC1" w:rsidP="005D7142">
                              <w:pPr>
                                <w:spacing w:after="0" w:line="276" w:lineRule="auto"/>
                                <w:rPr>
                                  <w:rFonts w:ascii="Arial" w:hAnsi="Arial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7E33BA">
                                <w:rPr>
                                  <w:rFonts w:ascii="Arial" w:hAnsi="Arial"/>
                                  <w:sz w:val="14"/>
                                  <w:szCs w:val="14"/>
                                  <w:lang w:val="en-US"/>
                                </w:rPr>
                                <w:t>F +66 2 654 3339</w:t>
                              </w:r>
                            </w:p>
                            <w:p w14:paraId="02FE3680" w14:textId="77777777" w:rsidR="00B11BC1" w:rsidRDefault="00B11BC1">
                              <w:pPr>
                                <w:pStyle w:val="PartnerAddress"/>
                                <w:rPr>
                                  <w:lang w:val="en-US"/>
                                </w:rPr>
                              </w:pPr>
                            </w:p>
                          </w:tc>
                        </w:tr>
                      </w:tbl>
                      <w:p w14:paraId="020DF239" w14:textId="77777777" w:rsidR="00B11BC1" w:rsidRDefault="00B11BC1" w:rsidP="00B11BC1"/>
                      <w:p w14:paraId="6C122EED" w14:textId="77777777" w:rsidR="00B11BC1" w:rsidRDefault="00B11BC1" w:rsidP="00B11BC1"/>
                    </w:txbxContent>
                  </v:textbox>
                  <w10:wrap anchorx="page" anchory="page"/>
                </v:shape>
              </w:pict>
            </mc:Fallback>
          </mc:AlternateContent>
        </w:r>
      </w:del>
    </w:p>
    <w:p w14:paraId="5FF4A54F" w14:textId="4776BA6A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30DA51DF" w14:textId="428397ED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4D68369D" w14:textId="25B1D71A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5F3B9EB3" w14:textId="0D442201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09D94633" w14:textId="6F66D117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567052E5" w14:textId="77777777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781EDC64" w14:textId="52F9CD8E" w:rsidR="0016243B" w:rsidRDefault="0016243B" w:rsidP="004C2111">
      <w:pPr>
        <w:pStyle w:val="Reference"/>
        <w:rPr>
          <w:rFonts w:cstheme="minorBidi"/>
          <w:lang w:val="en-US" w:bidi="th-TH"/>
        </w:rPr>
      </w:pPr>
    </w:p>
    <w:p w14:paraId="0065B030" w14:textId="33588352" w:rsidR="0016243B" w:rsidRDefault="0016243B" w:rsidP="004C2111">
      <w:pPr>
        <w:pStyle w:val="Reference"/>
        <w:rPr>
          <w:rFonts w:cstheme="minorBidi"/>
          <w:lang w:val="en-US" w:bidi="th-TH"/>
        </w:rPr>
      </w:pPr>
    </w:p>
    <w:p w14:paraId="65B2AFD6" w14:textId="77777777" w:rsidR="00EE1186" w:rsidRDefault="00EE1186" w:rsidP="004C2111">
      <w:pPr>
        <w:pStyle w:val="Reference"/>
        <w:rPr>
          <w:rFonts w:cstheme="minorBidi"/>
          <w:lang w:val="en-US" w:bidi="th-TH"/>
        </w:rPr>
      </w:pPr>
    </w:p>
    <w:p w14:paraId="4F3C2BCB" w14:textId="4098D2A5" w:rsidR="00D865BA" w:rsidRDefault="00D865BA" w:rsidP="004C2111">
      <w:pPr>
        <w:pStyle w:val="Reference"/>
        <w:rPr>
          <w:rFonts w:cstheme="minorBidi"/>
          <w:lang w:val="en-US" w:bidi="th-TH"/>
        </w:rPr>
      </w:pPr>
    </w:p>
    <w:p w14:paraId="41D5C8CD" w14:textId="775A74A2" w:rsidR="00EE1186" w:rsidRPr="008541C2" w:rsidRDefault="00876CE2" w:rsidP="004C2111">
      <w:pPr>
        <w:pStyle w:val="Reference"/>
        <w:rPr>
          <w:rFonts w:cstheme="minorBidi"/>
          <w:cs/>
          <w:lang w:val="en-US" w:bidi="th-TH"/>
        </w:rPr>
      </w:pPr>
      <w:r>
        <w:rPr>
          <w:rFonts w:cstheme="minorBidi"/>
          <w:lang w:val="en-US" w:bidi="th-TH"/>
        </w:rPr>
        <w:t xml:space="preserve"> </w:t>
      </w:r>
    </w:p>
    <w:p w14:paraId="300B4D61" w14:textId="7BA6DACC" w:rsidR="00634D49" w:rsidRPr="00D65332" w:rsidRDefault="00634D49" w:rsidP="00634D49">
      <w:pPr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D65332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เสนอ</w:t>
      </w:r>
      <w:r w:rsidRPr="00D65332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 </w:t>
      </w:r>
      <w:r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คณะกรรมการและผู้ถือหุ้นของ</w:t>
      </w:r>
      <w:r w:rsidRPr="00D65332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บริษัท</w:t>
      </w:r>
      <w:r w:rsidRPr="00D65332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 </w:t>
      </w:r>
      <w:r w:rsidR="00F126BB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 xml:space="preserve">ศูนย์บริการเหล็กสยาม </w:t>
      </w:r>
      <w:r w:rsidRPr="00D65332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จำกัด</w:t>
      </w:r>
      <w:r w:rsidRPr="00D65332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 (</w:t>
      </w:r>
      <w:r w:rsidRPr="00D65332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มหาชน</w:t>
      </w:r>
      <w:r w:rsidRPr="00D65332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>)</w:t>
      </w:r>
    </w:p>
    <w:p w14:paraId="580879B3" w14:textId="77777777" w:rsidR="00AD3B26" w:rsidRPr="00AD3B26" w:rsidRDefault="00AD3B26" w:rsidP="00AD3B26">
      <w:pPr>
        <w:jc w:val="thaiDistribute"/>
        <w:rPr>
          <w:rFonts w:ascii="Browallia New" w:hAnsi="Browallia New" w:cs="Browallia New"/>
          <w:sz w:val="28"/>
          <w:szCs w:val="28"/>
          <w:lang w:bidi="th-TH"/>
        </w:rPr>
      </w:pPr>
    </w:p>
    <w:p w14:paraId="5831A875" w14:textId="005617B0" w:rsidR="00CD4D4E" w:rsidRPr="007C2D33" w:rsidRDefault="00142624" w:rsidP="00AD3B26">
      <w:pPr>
        <w:jc w:val="thaiDistribute"/>
        <w:rPr>
          <w:rFonts w:ascii="Browallia New" w:hAnsi="Browallia New" w:cs="Browallia New"/>
          <w:sz w:val="28"/>
          <w:szCs w:val="28"/>
        </w:rPr>
      </w:pP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ข้าพเจ้าได้สอบทานงบ</w:t>
      </w:r>
      <w:r w:rsidR="008808EB">
        <w:rPr>
          <w:rFonts w:ascii="Browallia New" w:hAnsi="Browallia New" w:cs="Browallia New" w:hint="cs"/>
          <w:sz w:val="28"/>
          <w:szCs w:val="28"/>
          <w:cs/>
          <w:lang w:bidi="th-TH"/>
        </w:rPr>
        <w:t>การเงิน</w:t>
      </w:r>
      <w:r w:rsidR="00F06D18">
        <w:rPr>
          <w:rFonts w:ascii="Browallia New" w:hAnsi="Browallia New" w:cs="Browallia New" w:hint="cs"/>
          <w:sz w:val="28"/>
          <w:szCs w:val="28"/>
          <w:cs/>
          <w:lang w:bidi="th-TH"/>
        </w:rPr>
        <w:t>รวมและเฉพาะ</w:t>
      </w:r>
      <w:r w:rsidR="00E4627C">
        <w:rPr>
          <w:rFonts w:ascii="Browallia New" w:hAnsi="Browallia New" w:cs="Browallia New" w:hint="cs"/>
          <w:sz w:val="28"/>
          <w:szCs w:val="28"/>
          <w:cs/>
          <w:lang w:bidi="th-TH"/>
        </w:rPr>
        <w:t>ของ</w:t>
      </w:r>
      <w:bookmarkStart w:id="2" w:name="_Hlk22816599"/>
      <w:r w:rsidR="00E4627C">
        <w:rPr>
          <w:rFonts w:ascii="Browallia New" w:hAnsi="Browallia New" w:cs="Browallia New" w:hint="cs"/>
          <w:sz w:val="28"/>
          <w:szCs w:val="28"/>
          <w:cs/>
          <w:lang w:bidi="th-TH"/>
        </w:rPr>
        <w:t>บริษัท</w:t>
      </w:r>
      <w:r w:rsidR="00DE21F6">
        <w:rPr>
          <w:rFonts w:ascii="Browallia New" w:hAnsi="Browallia New" w:cs="Browallia New"/>
          <w:sz w:val="28"/>
          <w:szCs w:val="28"/>
          <w:lang w:bidi="th-TH"/>
        </w:rPr>
        <w:t xml:space="preserve"> </w:t>
      </w:r>
      <w:r w:rsidR="00F126BB" w:rsidRPr="00F126BB">
        <w:rPr>
          <w:rFonts w:ascii="Browallia New" w:hAnsi="Browallia New" w:cs="Browallia New" w:hint="cs"/>
          <w:sz w:val="28"/>
          <w:szCs w:val="28"/>
          <w:cs/>
          <w:lang w:bidi="th-TH"/>
        </w:rPr>
        <w:t>ศูนย์บริการเหล็กสยาม</w:t>
      </w:r>
      <w:r w:rsidR="008A3206" w:rsidRPr="00F126BB">
        <w:rPr>
          <w:rFonts w:ascii="Browallia New" w:hAnsi="Browallia New" w:cs="Browallia New" w:hint="cs"/>
          <w:sz w:val="28"/>
          <w:szCs w:val="28"/>
          <w:cs/>
          <w:lang w:val="en-US" w:bidi="th-TH"/>
        </w:rPr>
        <w:t xml:space="preserve"> </w:t>
      </w:r>
      <w:r w:rsidR="008A3206" w:rsidRPr="00F126BB">
        <w:rPr>
          <w:rFonts w:ascii="Browallia New" w:hAnsi="Browallia New" w:cs="Browallia New" w:hint="cs"/>
          <w:sz w:val="28"/>
          <w:szCs w:val="28"/>
          <w:cs/>
          <w:lang w:bidi="th-TH"/>
        </w:rPr>
        <w:t>จำกัด</w:t>
      </w:r>
      <w:r w:rsidR="008A3206" w:rsidRPr="00F126BB">
        <w:rPr>
          <w:rFonts w:ascii="Browallia New" w:hAnsi="Browallia New" w:cs="Browallia New"/>
          <w:sz w:val="28"/>
          <w:szCs w:val="28"/>
          <w:cs/>
          <w:lang w:bidi="th-TH"/>
        </w:rPr>
        <w:t xml:space="preserve"> (</w:t>
      </w:r>
      <w:r w:rsidR="008A3206" w:rsidRPr="00F126BB">
        <w:rPr>
          <w:rFonts w:ascii="Browallia New" w:hAnsi="Browallia New" w:cs="Browallia New" w:hint="cs"/>
          <w:sz w:val="28"/>
          <w:szCs w:val="28"/>
          <w:cs/>
          <w:lang w:bidi="th-TH"/>
        </w:rPr>
        <w:t>มหาชน</w:t>
      </w:r>
      <w:r w:rsidR="008A3206" w:rsidRPr="00F126BB">
        <w:rPr>
          <w:rFonts w:ascii="Browallia New" w:hAnsi="Browallia New" w:cs="Browallia New"/>
          <w:sz w:val="28"/>
          <w:szCs w:val="28"/>
          <w:cs/>
          <w:lang w:bidi="th-TH"/>
        </w:rPr>
        <w:t>)</w:t>
      </w:r>
      <w:r w:rsidR="008A3206" w:rsidRPr="00F126BB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 และ</w:t>
      </w:r>
      <w:r w:rsidR="00327E0F">
        <w:rPr>
          <w:rFonts w:ascii="Browallia New" w:hAnsi="Browallia New" w:cs="Browallia New"/>
          <w:sz w:val="28"/>
          <w:szCs w:val="28"/>
          <w:cs/>
          <w:lang w:bidi="th-TH"/>
        </w:rPr>
        <w:br/>
      </w:r>
      <w:r w:rsidR="008A3206" w:rsidRPr="00F126BB">
        <w:rPr>
          <w:rFonts w:ascii="Browallia New" w:hAnsi="Browallia New" w:cs="Browallia New" w:hint="cs"/>
          <w:sz w:val="28"/>
          <w:szCs w:val="28"/>
          <w:cs/>
          <w:lang w:bidi="th-TH"/>
        </w:rPr>
        <w:t>บริษัทย่อ</w:t>
      </w:r>
      <w:bookmarkEnd w:id="2"/>
      <w:r w:rsidR="0024288C">
        <w:rPr>
          <w:rFonts w:ascii="Browallia New" w:hAnsi="Browallia New" w:cs="Browallia New" w:hint="cs"/>
          <w:sz w:val="28"/>
          <w:szCs w:val="28"/>
          <w:cs/>
          <w:lang w:bidi="th-TH"/>
        </w:rPr>
        <w:t>ย</w:t>
      </w:r>
      <w:r w:rsidR="004C162E">
        <w:rPr>
          <w:rFonts w:ascii="Browallia New" w:hAnsi="Browallia New" w:cs="Browallia New"/>
          <w:sz w:val="28"/>
          <w:szCs w:val="28"/>
          <w:lang w:bidi="th-TH"/>
        </w:rPr>
        <w:t xml:space="preserve"> </w:t>
      </w:r>
      <w:r w:rsidR="004C162E" w:rsidRPr="00AC2B57">
        <w:rPr>
          <w:rFonts w:ascii="BrowalliaUPC" w:hAnsi="BrowalliaUPC" w:cs="BrowalliaUPC"/>
          <w:sz w:val="28"/>
          <w:szCs w:val="28"/>
          <w:cs/>
          <w:lang w:bidi="th-TH"/>
        </w:rPr>
        <w:t>(“กลุ่มบริษัท”)</w:t>
      </w:r>
      <w:r w:rsidR="004C162E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="00584376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ณ วันที่ </w:t>
      </w:r>
      <w:r w:rsidR="002A1DBB">
        <w:rPr>
          <w:rFonts w:ascii="BrowalliaUPC" w:hAnsi="BrowalliaUPC" w:cs="BrowalliaUPC"/>
          <w:sz w:val="28"/>
          <w:szCs w:val="28"/>
          <w:lang w:val="en-US" w:bidi="th-TH"/>
        </w:rPr>
        <w:t>3</w:t>
      </w:r>
      <w:ins w:id="3" w:author="Chotirod Jaisaasrd" w:date="2022-06-17T17:12:00Z">
        <w:r w:rsidR="00DD6D28">
          <w:rPr>
            <w:rFonts w:ascii="BrowalliaUPC" w:hAnsi="BrowalliaUPC" w:cs="BrowalliaUPC"/>
            <w:sz w:val="28"/>
            <w:szCs w:val="28"/>
            <w:lang w:val="en-US" w:bidi="th-TH"/>
          </w:rPr>
          <w:t>0</w:t>
        </w:r>
      </w:ins>
      <w:del w:id="4" w:author="Chotirod Jaisaasrd" w:date="2022-06-17T17:12:00Z">
        <w:r w:rsidR="002A1DBB" w:rsidDel="00DD6D28">
          <w:rPr>
            <w:rFonts w:ascii="BrowalliaUPC" w:hAnsi="BrowalliaUPC" w:cs="BrowalliaUPC"/>
            <w:sz w:val="28"/>
            <w:szCs w:val="28"/>
            <w:lang w:val="en-US" w:bidi="th-TH"/>
          </w:rPr>
          <w:delText>1</w:delText>
        </w:r>
      </w:del>
      <w:r w:rsidR="002A1DBB">
        <w:rPr>
          <w:rFonts w:ascii="BrowalliaUPC" w:hAnsi="BrowalliaUPC" w:cs="BrowalliaUPC"/>
          <w:sz w:val="28"/>
          <w:szCs w:val="28"/>
          <w:lang w:val="en-US" w:bidi="th-TH"/>
        </w:rPr>
        <w:t xml:space="preserve"> </w:t>
      </w:r>
      <w:del w:id="5" w:author="Chotirod Jaisaasrd" w:date="2022-06-17T17:12:00Z">
        <w:r w:rsidR="002A1DBB" w:rsidDel="00DD6D28">
          <w:rPr>
            <w:rFonts w:ascii="BrowalliaUPC" w:hAnsi="BrowalliaUPC" w:cs="BrowalliaUPC" w:hint="cs"/>
            <w:sz w:val="28"/>
            <w:szCs w:val="28"/>
            <w:cs/>
            <w:lang w:val="en-US" w:bidi="th-TH"/>
          </w:rPr>
          <w:delText>มีนาคม</w:delText>
        </w:r>
        <w:r w:rsidR="002A1DBB" w:rsidDel="00DD6D28">
          <w:rPr>
            <w:rFonts w:ascii="BrowalliaUPC" w:hAnsi="BrowalliaUPC" w:cs="BrowalliaUPC"/>
            <w:sz w:val="28"/>
            <w:szCs w:val="28"/>
            <w:lang w:val="en-US" w:bidi="th-TH"/>
          </w:rPr>
          <w:delText xml:space="preserve"> </w:delText>
        </w:r>
      </w:del>
      <w:ins w:id="6" w:author="Chotirod Jaisaasrd" w:date="2022-06-17T17:12:00Z">
        <w:r w:rsidR="00DD6D28">
          <w:rPr>
            <w:rFonts w:ascii="BrowalliaUPC" w:hAnsi="BrowalliaUPC" w:cs="BrowalliaUPC" w:hint="cs"/>
            <w:sz w:val="28"/>
            <w:szCs w:val="28"/>
            <w:cs/>
            <w:lang w:val="en-US" w:bidi="th-TH"/>
          </w:rPr>
          <w:t>มิถุนายน</w:t>
        </w:r>
        <w:r w:rsidR="00DD6D28">
          <w:rPr>
            <w:rFonts w:ascii="BrowalliaUPC" w:hAnsi="BrowalliaUPC" w:cs="BrowalliaUPC"/>
            <w:sz w:val="28"/>
            <w:szCs w:val="28"/>
            <w:lang w:val="en-US" w:bidi="th-TH"/>
          </w:rPr>
          <w:t xml:space="preserve"> </w:t>
        </w:r>
      </w:ins>
      <w:r w:rsidR="002A1DBB">
        <w:rPr>
          <w:rFonts w:ascii="BrowalliaUPC" w:hAnsi="BrowalliaUPC" w:cs="BrowalliaUPC"/>
          <w:sz w:val="28"/>
          <w:szCs w:val="28"/>
          <w:lang w:val="en-US" w:bidi="th-TH"/>
        </w:rPr>
        <w:t>2565</w:t>
      </w:r>
      <w:r w:rsidR="00584376">
        <w:rPr>
          <w:rFonts w:ascii="BrowalliaUPC" w:hAnsi="BrowalliaUPC" w:cs="BrowalliaUPC"/>
          <w:sz w:val="28"/>
          <w:szCs w:val="28"/>
          <w:lang w:val="en-US" w:bidi="th-TH"/>
        </w:rPr>
        <w:t xml:space="preserve"> </w:t>
      </w:r>
      <w:r w:rsidR="003D04B6" w:rsidRPr="00A23E70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งบกำไรขาดทุนและกำไรขาดทุนเบ็ดเสร็จอื่นรวมและเฉพาะของบริษัท</w:t>
      </w:r>
      <w:ins w:id="7" w:author="Chotirod Jaisaasrd" w:date="2022-06-24T11:56:00Z">
        <w:r w:rsidR="00D25945">
          <w:rPr>
            <w:rFonts w:ascii="Browallia New" w:hAnsi="Browallia New" w:cs="Browallia New"/>
            <w:sz w:val="28"/>
            <w:szCs w:val="28"/>
            <w:lang w:val="en-US" w:bidi="th-TH"/>
          </w:rPr>
          <w:t xml:space="preserve"> </w:t>
        </w:r>
        <w:r w:rsidR="00D25945">
          <w:rPr>
            <w:rFonts w:ascii="Browallia New" w:hAnsi="Browallia New" w:cs="Browallia New" w:hint="cs"/>
            <w:sz w:val="28"/>
            <w:szCs w:val="28"/>
            <w:cs/>
            <w:lang w:val="en-US" w:bidi="th-TH"/>
          </w:rPr>
          <w:t xml:space="preserve">สำหรับงวดสามเดือนและหกเดือนสิ้นสุดวันที่ </w:t>
        </w:r>
        <w:r w:rsidR="00D25945">
          <w:rPr>
            <w:rFonts w:ascii="Browallia New" w:hAnsi="Browallia New" w:cs="Browallia New"/>
            <w:sz w:val="28"/>
            <w:szCs w:val="28"/>
            <w:lang w:val="en-US" w:bidi="th-TH"/>
          </w:rPr>
          <w:t xml:space="preserve">30 </w:t>
        </w:r>
        <w:r w:rsidR="00D25945">
          <w:rPr>
            <w:rFonts w:ascii="Browallia New" w:hAnsi="Browallia New" w:cs="Browallia New" w:hint="cs"/>
            <w:sz w:val="28"/>
            <w:szCs w:val="28"/>
            <w:cs/>
            <w:lang w:val="en-US" w:bidi="th-TH"/>
          </w:rPr>
          <w:t xml:space="preserve">มิถุนายน </w:t>
        </w:r>
        <w:r w:rsidR="00D25945">
          <w:rPr>
            <w:rFonts w:ascii="Browallia New" w:hAnsi="Browallia New" w:cs="Browallia New"/>
            <w:sz w:val="28"/>
            <w:szCs w:val="28"/>
            <w:lang w:val="en-US" w:bidi="th-TH"/>
          </w:rPr>
          <w:t>2565</w:t>
        </w:r>
      </w:ins>
      <w:r w:rsidR="00FC57F5">
        <w:rPr>
          <w:rFonts w:ascii="Browallia New" w:hAnsi="Browallia New" w:cs="Browallia New" w:hint="cs"/>
          <w:sz w:val="28"/>
          <w:szCs w:val="28"/>
          <w:cs/>
          <w:lang w:val="en-US" w:bidi="th-TH"/>
        </w:rPr>
        <w:t xml:space="preserve"> </w:t>
      </w:r>
      <w:r w:rsidR="003D04B6" w:rsidRPr="00A23E70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งบแสดงการเปลี่ยนแปลงส่วนของผู้ถือหุ้นรวมและเฉพาะของบริษัท</w:t>
      </w:r>
      <w:r w:rsidR="003D04B6" w:rsidRPr="00A23E70">
        <w:rPr>
          <w:rFonts w:ascii="Browallia New" w:hAnsi="Browallia New" w:cs="Browallia New"/>
          <w:sz w:val="28"/>
          <w:szCs w:val="28"/>
          <w:cs/>
          <w:lang w:val="en-US" w:bidi="th-TH"/>
        </w:rPr>
        <w:t xml:space="preserve"> </w:t>
      </w:r>
      <w:r w:rsidR="003D04B6" w:rsidRPr="00A23E70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และงบกระแสเงินสดรวมและเฉพาะของบริษัท</w:t>
      </w:r>
      <w:r w:rsidR="00A5338F">
        <w:rPr>
          <w:rFonts w:ascii="Browallia New" w:hAnsi="Browallia New" w:cs="Browallia New" w:hint="cs"/>
          <w:sz w:val="28"/>
          <w:szCs w:val="28"/>
          <w:cs/>
          <w:lang w:val="en-US" w:bidi="th-TH"/>
        </w:rPr>
        <w:t xml:space="preserve"> </w:t>
      </w:r>
      <w:r w:rsidR="003D04B6" w:rsidRPr="00A23E70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สำหรับงวด</w:t>
      </w:r>
      <w:del w:id="8" w:author="Chotirod Jaisaasrd" w:date="2022-06-17T17:15:00Z">
        <w:r w:rsidR="002A1DBB" w:rsidDel="00991AFA">
          <w:rPr>
            <w:rFonts w:ascii="Browallia New" w:hAnsi="Browallia New" w:cs="Browallia New" w:hint="cs"/>
            <w:sz w:val="28"/>
            <w:szCs w:val="28"/>
            <w:cs/>
            <w:lang w:val="en-US" w:bidi="th-TH"/>
          </w:rPr>
          <w:delText>สาม</w:delText>
        </w:r>
        <w:r w:rsidR="003D04B6" w:rsidDel="00991AFA">
          <w:rPr>
            <w:rFonts w:ascii="Browallia New" w:hAnsi="Browallia New" w:cs="Browallia New" w:hint="cs"/>
            <w:sz w:val="28"/>
            <w:szCs w:val="28"/>
            <w:cs/>
            <w:lang w:val="en-US" w:bidi="th-TH"/>
          </w:rPr>
          <w:delText>เดือ</w:delText>
        </w:r>
        <w:r w:rsidR="003D04B6" w:rsidRPr="00A23E70" w:rsidDel="00991AFA">
          <w:rPr>
            <w:rFonts w:ascii="Browallia New" w:hAnsi="Browallia New" w:cs="Browallia New" w:hint="cs"/>
            <w:sz w:val="28"/>
            <w:szCs w:val="28"/>
            <w:cs/>
            <w:lang w:val="en-US" w:bidi="th-TH"/>
          </w:rPr>
          <w:delText>น</w:delText>
        </w:r>
      </w:del>
      <w:ins w:id="9" w:author="Chotirod Jaisaasrd" w:date="2022-06-17T17:12:00Z">
        <w:r w:rsidR="00DD6D28">
          <w:rPr>
            <w:rFonts w:ascii="Browallia New" w:hAnsi="Browallia New" w:cs="Browallia New" w:hint="cs"/>
            <w:sz w:val="28"/>
            <w:szCs w:val="28"/>
            <w:cs/>
            <w:lang w:val="en-US" w:bidi="th-TH"/>
          </w:rPr>
          <w:t>หกเดือน</w:t>
        </w:r>
      </w:ins>
      <w:r w:rsidR="003D04B6" w:rsidRPr="00A23E70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สิ้นสุดวันเดียวกัน</w:t>
      </w:r>
      <w:r w:rsidR="00A5338F">
        <w:rPr>
          <w:rFonts w:ascii="Browallia New" w:hAnsi="Browallia New" w:cs="Browallia New" w:hint="cs"/>
          <w:sz w:val="28"/>
          <w:szCs w:val="28"/>
          <w:cs/>
          <w:lang w:val="en-US" w:bidi="th-TH"/>
        </w:rPr>
        <w:t xml:space="preserve"> </w:t>
      </w:r>
      <w:r w:rsidR="003D04B6" w:rsidRPr="00A23E70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และหมายเหตุประกอบงบการเงินระหว่างกาลแบบย่อ</w:t>
      </w:r>
      <w:r w:rsidRPr="00CB7C59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B950AC" w:rsidRPr="00153610">
        <w:rPr>
          <w:rFonts w:ascii="BrowalliaUPC" w:hAnsi="BrowalliaUPC" w:cs="BrowalliaUPC"/>
          <w:sz w:val="28"/>
          <w:szCs w:val="28"/>
          <w:lang w:val="en-US" w:bidi="th-TH"/>
        </w:rPr>
        <w:t>(</w:t>
      </w:r>
      <w:r w:rsidR="00B950AC" w:rsidRPr="00153610">
        <w:rPr>
          <w:rFonts w:ascii="BrowalliaUPC" w:hAnsi="BrowalliaUPC" w:cs="BrowalliaUPC" w:hint="cs"/>
          <w:sz w:val="28"/>
          <w:szCs w:val="28"/>
          <w:cs/>
          <w:lang w:val="en-US" w:bidi="th-TH"/>
        </w:rPr>
        <w:t xml:space="preserve">รวมเรียกว่า </w:t>
      </w:r>
      <w:r w:rsidR="00B950AC" w:rsidRPr="00153610">
        <w:rPr>
          <w:rFonts w:ascii="BrowalliaUPC" w:hAnsi="BrowalliaUPC" w:cs="BrowalliaUPC"/>
          <w:sz w:val="28"/>
          <w:szCs w:val="28"/>
          <w:lang w:val="en-US" w:bidi="th-TH"/>
        </w:rPr>
        <w:t>“</w:t>
      </w:r>
      <w:r w:rsidR="00B950AC" w:rsidRPr="00153610">
        <w:rPr>
          <w:rFonts w:ascii="BrowalliaUPC" w:hAnsi="BrowalliaUPC" w:cs="BrowalliaUPC" w:hint="cs"/>
          <w:sz w:val="28"/>
          <w:szCs w:val="28"/>
          <w:cs/>
          <w:lang w:val="en-US" w:bidi="th-TH"/>
        </w:rPr>
        <w:t>ข้อมูลทางการเงินระหว่างกาล</w:t>
      </w:r>
      <w:r w:rsidR="00B950AC" w:rsidRPr="00153610">
        <w:rPr>
          <w:rFonts w:ascii="BrowalliaUPC" w:hAnsi="BrowalliaUPC" w:cs="BrowalliaUPC"/>
          <w:sz w:val="28"/>
          <w:szCs w:val="28"/>
          <w:lang w:val="en-US" w:bidi="th-TH"/>
        </w:rPr>
        <w:t>”)</w:t>
      </w:r>
      <w:r w:rsidR="00B950AC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 </w:t>
      </w:r>
      <w:r w:rsidRPr="00CB7C59">
        <w:rPr>
          <w:rFonts w:ascii="Browallia New" w:hAnsi="Browallia New" w:cs="Browallia New" w:hint="cs"/>
          <w:color w:val="000000" w:themeColor="text1"/>
          <w:sz w:val="28"/>
          <w:szCs w:val="28"/>
          <w:cs/>
          <w:lang w:bidi="th-TH"/>
        </w:rPr>
        <w:t>ผู้บ</w:t>
      </w:r>
      <w:r w:rsidRPr="00CB7C59">
        <w:rPr>
          <w:rFonts w:ascii="Browallia New" w:hAnsi="Browallia New" w:cs="Browallia New" w:hint="cs"/>
          <w:sz w:val="28"/>
          <w:szCs w:val="28"/>
          <w:cs/>
          <w:lang w:bidi="th-TH"/>
        </w:rPr>
        <w:t>ริหาร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ของบริษัทเป็นผู้รับผิดชอบในการจัดทำและนำเสนอข้อมูลทางการเงินระหว่างกาลเหล่านี้ตามมาตรฐานการบัญชี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ฉบับที่</w:t>
      </w:r>
      <w:r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 </w:t>
      </w:r>
      <w:r>
        <w:rPr>
          <w:rFonts w:ascii="Browallia New" w:hAnsi="Browallia New" w:cs="Browallia New"/>
          <w:sz w:val="28"/>
          <w:szCs w:val="28"/>
          <w:lang w:val="en-US" w:bidi="th-TH"/>
        </w:rPr>
        <w:t>34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เรื่อง</w:t>
      </w:r>
      <w:r w:rsidR="00876CE2">
        <w:rPr>
          <w:rFonts w:ascii="Browallia New" w:hAnsi="Browallia New" w:cs="Browallia New"/>
          <w:sz w:val="28"/>
          <w:szCs w:val="28"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การรายงานทางการเงินระหว่างกาล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ส่วนข้าพเจ้าเป็นผู้รับผิดชอบในกา</w:t>
      </w:r>
      <w:r w:rsidR="00142E5B">
        <w:rPr>
          <w:rFonts w:ascii="Browallia New" w:hAnsi="Browallia New" w:cs="Browallia New" w:hint="cs"/>
          <w:sz w:val="28"/>
          <w:szCs w:val="28"/>
          <w:cs/>
          <w:lang w:bidi="th-TH"/>
        </w:rPr>
        <w:t>รรายงานให้ข้อสรุปเกี่ยวกับข้อมูล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ทางการเงินระหว่างกาลดังกล่าวจากผลการสอบทานของข้าพเจ้า</w:t>
      </w:r>
    </w:p>
    <w:p w14:paraId="77610F67" w14:textId="77777777" w:rsidR="003F5A96" w:rsidRDefault="003F5A96" w:rsidP="00CD4D4E">
      <w:pPr>
        <w:jc w:val="thaiDistribute"/>
        <w:rPr>
          <w:rFonts w:ascii="Browallia New" w:hAnsi="Browallia New" w:cs="Browallia New"/>
          <w:b/>
          <w:bCs/>
          <w:sz w:val="28"/>
          <w:szCs w:val="28"/>
          <w:lang w:bidi="th-TH"/>
        </w:rPr>
      </w:pPr>
    </w:p>
    <w:p w14:paraId="3C23F08F" w14:textId="2AA331D7" w:rsidR="00CD4D4E" w:rsidRPr="00EE44DA" w:rsidRDefault="00CD4D4E" w:rsidP="0016775F">
      <w:pPr>
        <w:spacing w:after="0"/>
        <w:jc w:val="thaiDistribute"/>
        <w:rPr>
          <w:rFonts w:ascii="Browallia New" w:hAnsi="Browallia New" w:cs="Browallia New"/>
          <w:b/>
          <w:bCs/>
          <w:sz w:val="28"/>
          <w:szCs w:val="28"/>
          <w:rtl/>
          <w:lang w:val="en-US"/>
        </w:rPr>
      </w:pPr>
      <w:r w:rsidRPr="00C85669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ขอบเขตการสอบทาน </w:t>
      </w:r>
    </w:p>
    <w:p w14:paraId="49D066C7" w14:textId="77777777" w:rsidR="00CD4D4E" w:rsidRPr="00D65332" w:rsidRDefault="00CD4D4E" w:rsidP="0016775F">
      <w:pPr>
        <w:jc w:val="thaiDistribute"/>
        <w:rPr>
          <w:rFonts w:ascii="Browallia New" w:hAnsi="Browallia New" w:cs="Browallia New"/>
          <w:sz w:val="28"/>
          <w:szCs w:val="28"/>
          <w:rtl/>
          <w:cs/>
        </w:rPr>
      </w:pPr>
    </w:p>
    <w:p w14:paraId="5B03CF69" w14:textId="396E2409" w:rsidR="00CD4D4E" w:rsidRPr="00F01358" w:rsidRDefault="00142624" w:rsidP="00CD4D4E">
      <w:pPr>
        <w:jc w:val="thaiDistribute"/>
        <w:rPr>
          <w:rFonts w:ascii="Browallia New" w:hAnsi="Browallia New" w:cs="Browallia New"/>
          <w:color w:val="000000" w:themeColor="text1"/>
          <w:sz w:val="28"/>
          <w:szCs w:val="28"/>
        </w:rPr>
      </w:pP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ข้าพเจ้าได้ปฏิบัติงานสอบทานตามมาตรฐานงานสอบทาน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รหัส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>
        <w:rPr>
          <w:rFonts w:ascii="Browallia New" w:hAnsi="Browallia New" w:cs="Browallia New"/>
          <w:sz w:val="28"/>
          <w:szCs w:val="28"/>
          <w:lang w:bidi="th-TH"/>
        </w:rPr>
        <w:t>2410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การสอบทานข้อมูลทางการเงินระหว่างกาลโดยผู้สอบบัญชีรับอนุญาตของกิจการ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การสอบทานดังกล่าวประกอบด้วย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การใช้วิธีการสอบถามบุคลากรซึ่งส่วนใหญ่เป็นผู้รับผิดชอบด้านการเงินและบัญชี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และการวิเคราะห์เปรียบเทียบและวิธีการสอบทานอื่น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>
        <w:rPr>
          <w:rFonts w:ascii="Browallia New" w:hAnsi="Browallia New" w:cs="Browallia New"/>
          <w:sz w:val="28"/>
          <w:szCs w:val="28"/>
          <w:lang w:bidi="th-TH"/>
        </w:rPr>
        <w:t xml:space="preserve">               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การสอบทานนี้มีขอบเขตจํากัดกว่าการตรวจสอบตามมาตรฐานการสอบบัญชี</w:t>
      </w:r>
      <w:r>
        <w:rPr>
          <w:rFonts w:ascii="Browallia New" w:hAnsi="Browallia New" w:cs="Browallia New"/>
          <w:sz w:val="28"/>
          <w:szCs w:val="28"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ท</w:t>
      </w:r>
      <w:r w:rsidR="003E46F9">
        <w:rPr>
          <w:rFonts w:ascii="Browallia New" w:hAnsi="Browallia New" w:cs="Browallia New" w:hint="cs"/>
          <w:sz w:val="28"/>
          <w:szCs w:val="28"/>
          <w:cs/>
          <w:lang w:bidi="th-TH"/>
        </w:rPr>
        <w:t>ำ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ให้ข้าพเจ้าไม่สามารถได้ความเชื่อมั่นว่าจะพบเรื่องที่มีนัยสําคัญทั้งหมด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ซึ่งอาจ</w:t>
      </w:r>
      <w:r w:rsidR="00B1491C">
        <w:rPr>
          <w:rFonts w:ascii="Browallia New" w:hAnsi="Browallia New" w:cs="Browallia New" w:hint="cs"/>
          <w:sz w:val="28"/>
          <w:szCs w:val="28"/>
          <w:cs/>
          <w:lang w:bidi="th-TH"/>
        </w:rPr>
        <w:t>จะ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พบได้จากการ</w:t>
      </w:r>
      <w:r w:rsidRPr="00F01358">
        <w:rPr>
          <w:rFonts w:ascii="Browallia New" w:hAnsi="Browallia New" w:cs="Browallia New" w:hint="cs"/>
          <w:color w:val="000000" w:themeColor="text1"/>
          <w:sz w:val="28"/>
          <w:szCs w:val="28"/>
          <w:cs/>
          <w:lang w:bidi="th-TH"/>
        </w:rPr>
        <w:t>ตรวจสอบ</w:t>
      </w:r>
      <w:r w:rsidRPr="00F01358">
        <w:rPr>
          <w:rFonts w:ascii="Browallia New" w:hAnsi="Browallia New" w:cs="Browallia New"/>
          <w:color w:val="000000" w:themeColor="text1"/>
          <w:sz w:val="28"/>
          <w:szCs w:val="28"/>
          <w:cs/>
          <w:lang w:bidi="th-TH"/>
        </w:rPr>
        <w:t xml:space="preserve"> </w:t>
      </w:r>
      <w:r w:rsidR="007064E7" w:rsidRPr="00F01358">
        <w:rPr>
          <w:rFonts w:ascii="Browallia New" w:hAnsi="Browallia New" w:cs="Browallia New" w:hint="cs"/>
          <w:color w:val="000000" w:themeColor="text1"/>
          <w:sz w:val="28"/>
          <w:szCs w:val="28"/>
          <w:cs/>
          <w:lang w:bidi="th-TH"/>
        </w:rPr>
        <w:t>ดังนั้น</w:t>
      </w:r>
      <w:r w:rsidR="00165C63">
        <w:rPr>
          <w:rFonts w:ascii="Browallia New" w:hAnsi="Browallia New" w:cs="Browallia New" w:hint="cs"/>
          <w:color w:val="000000" w:themeColor="text1"/>
          <w:sz w:val="28"/>
          <w:szCs w:val="28"/>
          <w:cs/>
          <w:lang w:bidi="th-TH"/>
        </w:rPr>
        <w:t xml:space="preserve"> </w:t>
      </w:r>
      <w:r w:rsidRPr="00F01358">
        <w:rPr>
          <w:rFonts w:ascii="Browallia New" w:hAnsi="Browallia New" w:cs="Browallia New" w:hint="cs"/>
          <w:color w:val="000000" w:themeColor="text1"/>
          <w:sz w:val="28"/>
          <w:szCs w:val="28"/>
          <w:cs/>
          <w:lang w:bidi="th-TH"/>
        </w:rPr>
        <w:t>ข้าพเจ้าจึงไม่แสดงความเห็นต่อข้อมูลทางการเงินระหว่างกาล</w:t>
      </w:r>
      <w:r w:rsidR="00091269">
        <w:rPr>
          <w:rFonts w:ascii="Browallia New" w:hAnsi="Browallia New" w:cs="Browallia New" w:hint="cs"/>
          <w:color w:val="000000" w:themeColor="text1"/>
          <w:sz w:val="28"/>
          <w:szCs w:val="28"/>
          <w:cs/>
          <w:lang w:bidi="th-TH"/>
        </w:rPr>
        <w:t>ที่สอบทาน</w:t>
      </w:r>
    </w:p>
    <w:p w14:paraId="63A94251" w14:textId="67C81580" w:rsidR="0034149A" w:rsidRPr="00FF5E37" w:rsidRDefault="0034149A" w:rsidP="00CD4D4E">
      <w:pPr>
        <w:jc w:val="thaiDistribute"/>
        <w:rPr>
          <w:noProof/>
          <w:lang w:val="en-US"/>
        </w:rPr>
      </w:pPr>
    </w:p>
    <w:p w14:paraId="01EDC511" w14:textId="77777777" w:rsidR="001B4277" w:rsidRDefault="001B4277" w:rsidP="00CD4D4E">
      <w:pPr>
        <w:jc w:val="thaiDistribute"/>
        <w:rPr>
          <w:rFonts w:ascii="Browallia New" w:hAnsi="Browallia New" w:cs="Browallia New"/>
        </w:rPr>
      </w:pPr>
    </w:p>
    <w:p w14:paraId="1E32080A" w14:textId="006B254E" w:rsidR="0034149A" w:rsidRDefault="0034149A" w:rsidP="00CD4D4E">
      <w:pPr>
        <w:jc w:val="thaiDistribute"/>
        <w:rPr>
          <w:rFonts w:ascii="Browallia New" w:hAnsi="Browallia New" w:cs="Browallia New"/>
        </w:rPr>
      </w:pPr>
    </w:p>
    <w:p w14:paraId="4DF1DF40" w14:textId="77777777" w:rsidR="00CD4D4E" w:rsidRPr="00C85669" w:rsidRDefault="00CD4D4E" w:rsidP="00CD4D4E">
      <w:pPr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C85669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lastRenderedPageBreak/>
        <w:t>ข้อสรุป</w:t>
      </w:r>
    </w:p>
    <w:p w14:paraId="530E77E9" w14:textId="77777777" w:rsidR="00CD4D4E" w:rsidRPr="00D65332" w:rsidRDefault="00CD4D4E" w:rsidP="0016775F">
      <w:pPr>
        <w:spacing w:after="0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</w:p>
    <w:p w14:paraId="6D1B016E" w14:textId="2B450EB0" w:rsidR="00142624" w:rsidRPr="00487E39" w:rsidRDefault="00052D13" w:rsidP="003C08B4">
      <w:pPr>
        <w:spacing w:after="0" w:line="240" w:lineRule="auto"/>
        <w:jc w:val="thaiDistribute"/>
        <w:rPr>
          <w:rFonts w:ascii="Browallia New" w:hAnsi="Browallia New" w:cs="Browallia New"/>
          <w:color w:val="FF0000"/>
          <w:sz w:val="28"/>
          <w:szCs w:val="28"/>
        </w:rPr>
      </w:pPr>
      <w:ins w:id="10" w:author="Jidapa Munikunchontham" w:date="2022-08-07T11:21:00Z">
        <w:r>
          <w:rPr>
            <w:rFonts w:ascii="BrowalliaUPC" w:hAnsi="BrowalliaUPC" w:cs="BrowalliaUPC" w:hint="cs"/>
            <w:sz w:val="28"/>
            <w:szCs w:val="28"/>
            <w:cs/>
            <w:lang w:bidi="th-TH"/>
          </w:rPr>
          <w:t xml:space="preserve">จากการสอบทาน </w:t>
        </w:r>
      </w:ins>
      <w:r w:rsidR="00A97122" w:rsidRPr="00AC2B57">
        <w:rPr>
          <w:rFonts w:ascii="BrowalliaUPC" w:hAnsi="BrowalliaUPC" w:cs="BrowalliaUPC"/>
          <w:sz w:val="28"/>
          <w:szCs w:val="28"/>
          <w:cs/>
          <w:lang w:bidi="th-TH"/>
        </w:rPr>
        <w:t>ข้าพเจ้าไม่พบสิ่งที่เป็นเหตุให้เชื่อว่าข้อมูลทางการเงินระหว่างกาลดังกล่าวไม่ได้จัดท</w:t>
      </w:r>
      <w:r w:rsidR="00A97122">
        <w:rPr>
          <w:rFonts w:ascii="BrowalliaUPC" w:hAnsi="BrowalliaUPC" w:cs="BrowalliaUPC" w:hint="cs"/>
          <w:sz w:val="28"/>
          <w:szCs w:val="28"/>
          <w:cs/>
          <w:lang w:bidi="th-TH"/>
        </w:rPr>
        <w:t>ำ</w:t>
      </w:r>
      <w:r w:rsidR="00A97122" w:rsidRPr="00AC2B57">
        <w:rPr>
          <w:rFonts w:ascii="BrowalliaUPC" w:hAnsi="BrowalliaUPC" w:cs="BrowalliaUPC"/>
          <w:sz w:val="28"/>
          <w:szCs w:val="28"/>
          <w:cs/>
          <w:lang w:bidi="th-TH"/>
        </w:rPr>
        <w:t>ขึ้นตามมาตรฐาน</w:t>
      </w:r>
      <w:del w:id="11" w:author="Jidapa Munikunchontham" w:date="2022-08-07T11:21:00Z">
        <w:r w:rsidR="00D8552A" w:rsidDel="00052D13">
          <w:rPr>
            <w:rFonts w:ascii="BrowalliaUPC" w:hAnsi="BrowalliaUPC" w:cs="BrowalliaUPC"/>
            <w:sz w:val="28"/>
            <w:szCs w:val="28"/>
            <w:lang w:bidi="th-TH"/>
          </w:rPr>
          <w:br/>
        </w:r>
      </w:del>
      <w:r w:rsidR="00A97122" w:rsidRPr="00AC2B57">
        <w:rPr>
          <w:rFonts w:ascii="BrowalliaUPC" w:hAnsi="BrowalliaUPC" w:cs="BrowalliaUPC"/>
          <w:sz w:val="28"/>
          <w:szCs w:val="28"/>
          <w:cs/>
          <w:lang w:bidi="th-TH"/>
        </w:rPr>
        <w:t>การบัญชี</w:t>
      </w:r>
      <w:r w:rsidR="00BB3C27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="00A97122" w:rsidRPr="00AC2B57">
        <w:rPr>
          <w:rFonts w:ascii="BrowalliaUPC" w:hAnsi="BrowalliaUPC" w:cs="BrowalliaUPC"/>
          <w:sz w:val="28"/>
          <w:szCs w:val="28"/>
          <w:cs/>
          <w:lang w:bidi="th-TH"/>
        </w:rPr>
        <w:t xml:space="preserve">ฉบับที่ </w:t>
      </w:r>
      <w:r w:rsidR="00A97122" w:rsidRPr="00AC2B57">
        <w:rPr>
          <w:rFonts w:ascii="BrowalliaUPC" w:hAnsi="BrowalliaUPC" w:cs="BrowalliaUPC"/>
          <w:sz w:val="28"/>
          <w:szCs w:val="28"/>
          <w:lang w:bidi="th-TH"/>
        </w:rPr>
        <w:t>34</w:t>
      </w:r>
      <w:r w:rsidR="00A97122" w:rsidRPr="00AC2B57">
        <w:rPr>
          <w:rFonts w:ascii="BrowalliaUPC" w:hAnsi="BrowalliaUPC" w:cs="BrowalliaUPC"/>
          <w:sz w:val="28"/>
          <w:szCs w:val="28"/>
          <w:cs/>
          <w:lang w:bidi="th-TH"/>
        </w:rPr>
        <w:t xml:space="preserve"> เรื่อง การรายงานทางการเงินระหว่างกาล </w:t>
      </w:r>
      <w:r w:rsidR="002B2E2D" w:rsidRPr="00AC2B57">
        <w:rPr>
          <w:rFonts w:ascii="BrowalliaUPC" w:hAnsi="BrowalliaUPC" w:cs="BrowalliaUPC"/>
          <w:sz w:val="28"/>
          <w:szCs w:val="28"/>
          <w:cs/>
          <w:lang w:bidi="th-TH"/>
        </w:rPr>
        <w:t>ในสาระสำคัญ</w:t>
      </w:r>
      <w:del w:id="12" w:author="Jidapa Munikunchontham" w:date="2022-08-07T11:23:00Z">
        <w:r w:rsidR="002B2E2D" w:rsidDel="00566D4E">
          <w:rPr>
            <w:rFonts w:ascii="BrowalliaUPC" w:hAnsi="BrowalliaUPC" w:cs="BrowalliaUPC" w:hint="cs"/>
            <w:sz w:val="28"/>
            <w:szCs w:val="28"/>
            <w:cs/>
            <w:lang w:bidi="th-TH"/>
          </w:rPr>
          <w:delText xml:space="preserve"> </w:delText>
        </w:r>
        <w:r w:rsidR="002B2E2D" w:rsidRPr="00AC2B57" w:rsidDel="00DD1913">
          <w:rPr>
            <w:rFonts w:ascii="BrowalliaUPC" w:hAnsi="BrowalliaUPC" w:cs="BrowalliaUPC"/>
            <w:sz w:val="28"/>
            <w:szCs w:val="28"/>
            <w:cs/>
            <w:lang w:val="en-US" w:bidi="th-TH"/>
          </w:rPr>
          <w:delText>จากการสอบทาน</w:delText>
        </w:r>
        <w:r w:rsidR="002B2E2D" w:rsidDel="00DD1913">
          <w:rPr>
            <w:rFonts w:ascii="BrowalliaUPC" w:hAnsi="BrowalliaUPC" w:cs="BrowalliaUPC" w:hint="cs"/>
            <w:sz w:val="28"/>
            <w:szCs w:val="28"/>
            <w:cs/>
            <w:lang w:val="en-US" w:bidi="th-TH"/>
          </w:rPr>
          <w:delText>ของข้าพเจ้า</w:delText>
        </w:r>
      </w:del>
    </w:p>
    <w:p w14:paraId="5B95F694" w14:textId="4090106B" w:rsidR="003C08B4" w:rsidRDefault="003C08B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</w:p>
    <w:p w14:paraId="71D2AC7D" w14:textId="77777777" w:rsidR="00C932BD" w:rsidRDefault="00C932BD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</w:p>
    <w:p w14:paraId="23216827" w14:textId="77777777" w:rsidR="003C08B4" w:rsidRPr="00142624" w:rsidRDefault="003C08B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</w:p>
    <w:p w14:paraId="53A57895" w14:textId="0091E754" w:rsidR="00142624" w:rsidRPr="00C350EF" w:rsidRDefault="00374146" w:rsidP="00142624">
      <w:pPr>
        <w:spacing w:after="0" w:line="240" w:lineRule="auto"/>
        <w:rPr>
          <w:rFonts w:ascii="Browallia New" w:hAnsi="Browallia New" w:cs="Browallia New"/>
          <w:b/>
          <w:bCs/>
          <w:sz w:val="28"/>
          <w:szCs w:val="28"/>
          <w:cs/>
        </w:rPr>
      </w:pPr>
      <w:r w:rsidRPr="00374146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น</w:t>
      </w:r>
      <w:r w:rsidR="00C350EF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ายสมคิด เตียตระกูล</w:t>
      </w:r>
    </w:p>
    <w:p w14:paraId="0E0FD2DC" w14:textId="77777777" w:rsidR="00142624" w:rsidRPr="00142624" w:rsidRDefault="0014262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ผู้สอบบัญชีรับอนุญาต</w:t>
      </w:r>
    </w:p>
    <w:p w14:paraId="1018F686" w14:textId="0D4BF972" w:rsidR="00142624" w:rsidRPr="00EC7AB4" w:rsidRDefault="0014262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ทะเบียนเลขที่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EC7AB4">
        <w:rPr>
          <w:rFonts w:ascii="Browallia New" w:hAnsi="Browallia New" w:cs="Browallia New"/>
          <w:sz w:val="28"/>
          <w:szCs w:val="28"/>
          <w:lang w:bidi="th-TH"/>
        </w:rPr>
        <w:t>2785</w:t>
      </w:r>
    </w:p>
    <w:p w14:paraId="28B639CA" w14:textId="77777777" w:rsidR="00142624" w:rsidRPr="00142624" w:rsidRDefault="0014262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</w:p>
    <w:p w14:paraId="691651F3" w14:textId="69D785D4" w:rsidR="003C08B4" w:rsidRDefault="003C08B4" w:rsidP="00142624">
      <w:pPr>
        <w:spacing w:after="0" w:line="240" w:lineRule="auto"/>
        <w:rPr>
          <w:rFonts w:ascii="Browallia New" w:hAnsi="Browallia New" w:cs="Browallia New"/>
          <w:sz w:val="28"/>
          <w:szCs w:val="28"/>
          <w:lang w:bidi="th-TH"/>
        </w:rPr>
      </w:pPr>
      <w:r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บริษัท แกรนท์ </w:t>
      </w:r>
      <w:proofErr w:type="spellStart"/>
      <w:r>
        <w:rPr>
          <w:rFonts w:ascii="Browallia New" w:hAnsi="Browallia New" w:cs="Browallia New" w:hint="cs"/>
          <w:sz w:val="28"/>
          <w:szCs w:val="28"/>
          <w:cs/>
          <w:lang w:bidi="th-TH"/>
        </w:rPr>
        <w:t>ธอน</w:t>
      </w:r>
      <w:proofErr w:type="spellEnd"/>
      <w:r>
        <w:rPr>
          <w:rFonts w:ascii="Browallia New" w:hAnsi="Browallia New" w:cs="Browallia New" w:hint="cs"/>
          <w:sz w:val="28"/>
          <w:szCs w:val="28"/>
          <w:cs/>
          <w:lang w:bidi="th-TH"/>
        </w:rPr>
        <w:t>ตัน จำกัด</w:t>
      </w:r>
    </w:p>
    <w:p w14:paraId="71D3BC51" w14:textId="62581B25" w:rsidR="00142624" w:rsidRPr="00142624" w:rsidRDefault="0014262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กรุงเทพมหานคร</w:t>
      </w:r>
    </w:p>
    <w:p w14:paraId="76DDC83E" w14:textId="661B0845" w:rsidR="00D15EA5" w:rsidRDefault="000A6A37" w:rsidP="00CA7C0E">
      <w:pPr>
        <w:spacing w:after="0" w:line="240" w:lineRule="auto"/>
      </w:pPr>
      <w:ins w:id="13" w:author="Chotirod Jaisaasrd" w:date="2022-06-17T17:15:00Z">
        <w:del w:id="14" w:author="Pornarin Jarudech" w:date="2022-07-19T11:48:00Z">
          <w:r w:rsidRPr="001B2FB1" w:rsidDel="00AA374C">
            <w:rPr>
              <w:rFonts w:ascii="Browallia New" w:hAnsi="Browallia New" w:cs="Browallia New"/>
              <w:sz w:val="28"/>
              <w:szCs w:val="28"/>
              <w:lang w:val="en-US" w:bidi="th-TH"/>
            </w:rPr>
            <w:delText>xx</w:delText>
          </w:r>
        </w:del>
      </w:ins>
      <w:del w:id="15" w:author="Pornarin Jarudech" w:date="2022-07-19T11:48:00Z">
        <w:r w:rsidR="00825DB1" w:rsidRPr="001B2FB1" w:rsidDel="00AA374C">
          <w:rPr>
            <w:rFonts w:ascii="Browallia New" w:hAnsi="Browallia New" w:cs="Browallia New"/>
            <w:sz w:val="28"/>
            <w:szCs w:val="28"/>
            <w:lang w:val="en-US" w:bidi="th-TH"/>
          </w:rPr>
          <w:delText>12</w:delText>
        </w:r>
        <w:r w:rsidR="002A1DBB" w:rsidRPr="001B2FB1" w:rsidDel="00AA374C">
          <w:rPr>
            <w:rFonts w:ascii="Browallia New" w:hAnsi="Browallia New" w:cs="Browallia New"/>
            <w:sz w:val="28"/>
            <w:szCs w:val="28"/>
            <w:cs/>
            <w:lang w:val="en-US" w:bidi="th-TH"/>
          </w:rPr>
          <w:delText xml:space="preserve"> พฤษภาคม</w:delText>
        </w:r>
      </w:del>
      <w:ins w:id="16" w:author="Chotirod Jaisaasrd" w:date="2022-06-17T17:15:00Z">
        <w:del w:id="17" w:author="Pornarin Jarudech" w:date="2022-07-19T11:48:00Z">
          <w:r w:rsidRPr="001B2FB1" w:rsidDel="00AA374C">
            <w:rPr>
              <w:rFonts w:ascii="Browallia New" w:hAnsi="Browallia New" w:cs="Browallia New"/>
              <w:sz w:val="28"/>
              <w:szCs w:val="28"/>
              <w:lang w:val="en-US" w:bidi="th-TH"/>
            </w:rPr>
            <w:delText>xxx</w:delText>
          </w:r>
        </w:del>
      </w:ins>
      <w:ins w:id="18" w:author="Pornarin Jarudech" w:date="2022-07-19T11:48:00Z">
        <w:r w:rsidR="00AA374C" w:rsidRPr="001B2FB1">
          <w:rPr>
            <w:rFonts w:ascii="Browallia New" w:hAnsi="Browallia New" w:cs="Browallia New"/>
            <w:sz w:val="28"/>
            <w:szCs w:val="28"/>
            <w:lang w:val="en-US" w:bidi="th-TH"/>
            <w:rPrChange w:id="19" w:author="Pornarin Jarudech" w:date="2022-07-19T11:48:00Z">
              <w:rPr>
                <w:rFonts w:ascii="Browallia New" w:hAnsi="Browallia New" w:cs="Browallia New"/>
                <w:sz w:val="28"/>
                <w:szCs w:val="28"/>
                <w:highlight w:val="yellow"/>
                <w:lang w:val="en-US" w:bidi="th-TH"/>
              </w:rPr>
            </w:rPrChange>
          </w:rPr>
          <w:t xml:space="preserve">15 </w:t>
        </w:r>
        <w:r w:rsidR="00AA374C" w:rsidRPr="001B2FB1">
          <w:rPr>
            <w:rFonts w:ascii="Browallia New" w:hAnsi="Browallia New" w:cs="Browallia New"/>
            <w:sz w:val="28"/>
            <w:szCs w:val="28"/>
            <w:cs/>
            <w:lang w:val="en-US" w:bidi="th-TH"/>
            <w:rPrChange w:id="20" w:author="Pornarin Jarudech" w:date="2022-07-19T11:48:00Z">
              <w:rPr>
                <w:rFonts w:ascii="Browallia New" w:hAnsi="Browallia New" w:cs="Browallia New"/>
                <w:sz w:val="28"/>
                <w:szCs w:val="28"/>
                <w:highlight w:val="yellow"/>
                <w:cs/>
                <w:lang w:val="en-US" w:bidi="th-TH"/>
              </w:rPr>
            </w:rPrChange>
          </w:rPr>
          <w:t>สิงหาคม</w:t>
        </w:r>
      </w:ins>
      <w:r w:rsidR="002A1DBB" w:rsidRPr="001B2FB1">
        <w:rPr>
          <w:rFonts w:ascii="Browallia New" w:hAnsi="Browallia New" w:cs="Browallia New"/>
          <w:sz w:val="28"/>
          <w:szCs w:val="28"/>
          <w:cs/>
          <w:lang w:val="en-US" w:bidi="th-TH"/>
        </w:rPr>
        <w:t xml:space="preserve"> </w:t>
      </w:r>
      <w:r w:rsidR="002A1DBB" w:rsidRPr="001B2FB1">
        <w:rPr>
          <w:rFonts w:ascii="Browallia New" w:hAnsi="Browallia New" w:cs="Browallia New"/>
          <w:sz w:val="28"/>
          <w:szCs w:val="28"/>
          <w:lang w:val="en-US" w:bidi="th-TH"/>
        </w:rPr>
        <w:t>2565</w:t>
      </w:r>
    </w:p>
    <w:sectPr w:rsidR="00D15EA5" w:rsidSect="008719C2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1985" w:right="913" w:bottom="510" w:left="2665" w:header="743" w:footer="12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6ADF0" w14:textId="77777777" w:rsidR="00477CE3" w:rsidRDefault="00477CE3">
      <w:r>
        <w:separator/>
      </w:r>
    </w:p>
  </w:endnote>
  <w:endnote w:type="continuationSeparator" w:id="0">
    <w:p w14:paraId="7223B1FC" w14:textId="77777777" w:rsidR="00477CE3" w:rsidRDefault="00477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Medium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leftFromText="181" w:rightFromText="181" w:topFromText="170" w:tblpYSpec="bottom"/>
      <w:tblOverlap w:val="never"/>
      <w:tblW w:w="8361" w:type="dxa"/>
      <w:tblBorders>
        <w:top w:val="single" w:sz="12" w:space="0" w:color="4F2D7F" w:themeColor="accent1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5781"/>
      <w:gridCol w:w="227"/>
      <w:gridCol w:w="2353"/>
    </w:tblGrid>
    <w:tr w:rsidR="00D15EA5" w:rsidRPr="0069090D" w:rsidDel="0049545D" w14:paraId="31A7A092" w14:textId="70D13445" w:rsidTr="003324B7">
      <w:trPr>
        <w:trHeight w:hRule="exact" w:val="227"/>
        <w:del w:id="22" w:author="Pornarin Jarudech" w:date="2022-08-11T14:18:00Z"/>
      </w:trPr>
      <w:tc>
        <w:tcPr>
          <w:tcW w:w="5781" w:type="dxa"/>
          <w:tcBorders>
            <w:top w:val="nil"/>
            <w:bottom w:val="nil"/>
          </w:tcBorders>
          <w:vAlign w:val="bottom"/>
        </w:tcPr>
        <w:p w14:paraId="67E7AABF" w14:textId="273E71F8" w:rsidR="00D15EA5" w:rsidRPr="008719C2" w:rsidDel="0049545D" w:rsidRDefault="00D15EA5" w:rsidP="00D15EA5">
          <w:pPr>
            <w:pStyle w:val="LetterFooter"/>
            <w:rPr>
              <w:del w:id="23" w:author="Pornarin Jarudech" w:date="2022-08-11T14:18:00Z"/>
            </w:rPr>
          </w:pPr>
        </w:p>
      </w:tc>
      <w:tc>
        <w:tcPr>
          <w:tcW w:w="227" w:type="dxa"/>
          <w:tcBorders>
            <w:top w:val="nil"/>
            <w:bottom w:val="nil"/>
          </w:tcBorders>
          <w:vAlign w:val="bottom"/>
        </w:tcPr>
        <w:p w14:paraId="3D8E3D2D" w14:textId="21A70AF1" w:rsidR="00D15EA5" w:rsidRPr="008719C2" w:rsidDel="0049545D" w:rsidRDefault="00D15EA5" w:rsidP="00D15EA5">
          <w:pPr>
            <w:pStyle w:val="LetterFooter"/>
            <w:rPr>
              <w:del w:id="24" w:author="Pornarin Jarudech" w:date="2022-08-11T14:18:00Z"/>
            </w:rPr>
          </w:pPr>
        </w:p>
      </w:tc>
      <w:tc>
        <w:tcPr>
          <w:tcW w:w="2353" w:type="dxa"/>
          <w:tcBorders>
            <w:top w:val="nil"/>
            <w:bottom w:val="nil"/>
          </w:tcBorders>
          <w:vAlign w:val="bottom"/>
        </w:tcPr>
        <w:p w14:paraId="14CDAE62" w14:textId="205B7CD8" w:rsidR="00D15EA5" w:rsidRPr="008719C2" w:rsidDel="0049545D" w:rsidRDefault="00D15EA5" w:rsidP="00D15EA5">
          <w:pPr>
            <w:pStyle w:val="LetterFooter"/>
            <w:rPr>
              <w:del w:id="25" w:author="Pornarin Jarudech" w:date="2022-08-11T14:18:00Z"/>
            </w:rPr>
          </w:pPr>
        </w:p>
      </w:tc>
    </w:tr>
    <w:tr w:rsidR="00D15EA5" w:rsidRPr="0069090D" w:rsidDel="0049545D" w14:paraId="51797F2A" w14:textId="74784829" w:rsidTr="003324B7">
      <w:trPr>
        <w:trHeight w:val="57"/>
        <w:del w:id="26" w:author="Pornarin Jarudech" w:date="2022-08-11T14:18:00Z"/>
      </w:trPr>
      <w:tc>
        <w:tcPr>
          <w:tcW w:w="5781" w:type="dxa"/>
          <w:tcBorders>
            <w:top w:val="nil"/>
            <w:bottom w:val="single" w:sz="12" w:space="0" w:color="4F2D7F" w:themeColor="accent1"/>
          </w:tcBorders>
          <w:vAlign w:val="bottom"/>
        </w:tcPr>
        <w:p w14:paraId="06C7D902" w14:textId="24CF380C" w:rsidR="00D15EA5" w:rsidDel="0049545D" w:rsidRDefault="00D15EA5" w:rsidP="00D15EA5">
          <w:pPr>
            <w:pStyle w:val="LicenceNumber"/>
            <w:rPr>
              <w:del w:id="27" w:author="Pornarin Jarudech" w:date="2022-08-11T14:18:00Z"/>
            </w:rPr>
          </w:pPr>
        </w:p>
        <w:p w14:paraId="3BDCDEA5" w14:textId="3CA5FD4D" w:rsidR="00D15EA5" w:rsidRPr="000D0E98" w:rsidDel="0049545D" w:rsidRDefault="00D15EA5" w:rsidP="00D15EA5">
          <w:pPr>
            <w:pStyle w:val="Smlspace"/>
            <w:framePr w:hSpace="0" w:wrap="auto" w:vAnchor="margin" w:yAlign="inline"/>
            <w:rPr>
              <w:del w:id="28" w:author="Pornarin Jarudech" w:date="2022-08-11T14:18:00Z"/>
            </w:rPr>
          </w:pPr>
        </w:p>
      </w:tc>
      <w:tc>
        <w:tcPr>
          <w:tcW w:w="227" w:type="dxa"/>
          <w:tcBorders>
            <w:top w:val="nil"/>
            <w:bottom w:val="nil"/>
          </w:tcBorders>
          <w:vAlign w:val="bottom"/>
        </w:tcPr>
        <w:p w14:paraId="23562D45" w14:textId="46F33DC0" w:rsidR="00D15EA5" w:rsidRPr="000D0E98" w:rsidDel="0049545D" w:rsidRDefault="00D15EA5" w:rsidP="00D15EA5">
          <w:pPr>
            <w:pStyle w:val="Smlspace"/>
            <w:framePr w:hSpace="0" w:wrap="auto" w:vAnchor="margin" w:yAlign="inline"/>
            <w:rPr>
              <w:del w:id="29" w:author="Pornarin Jarudech" w:date="2022-08-11T14:18:00Z"/>
            </w:rPr>
          </w:pPr>
        </w:p>
      </w:tc>
      <w:tc>
        <w:tcPr>
          <w:tcW w:w="2353" w:type="dxa"/>
          <w:tcBorders>
            <w:top w:val="nil"/>
            <w:bottom w:val="single" w:sz="12" w:space="0" w:color="4F2D7F" w:themeColor="accent1"/>
          </w:tcBorders>
          <w:vAlign w:val="bottom"/>
        </w:tcPr>
        <w:p w14:paraId="3C1374ED" w14:textId="7C94D33A" w:rsidR="00D15EA5" w:rsidRPr="000D0E98" w:rsidDel="0049545D" w:rsidRDefault="00D15EA5" w:rsidP="00D15EA5">
          <w:pPr>
            <w:pStyle w:val="Smlspace"/>
            <w:framePr w:hSpace="0" w:wrap="auto" w:vAnchor="margin" w:yAlign="inline"/>
            <w:rPr>
              <w:del w:id="30" w:author="Pornarin Jarudech" w:date="2022-08-11T14:18:00Z"/>
            </w:rPr>
          </w:pPr>
        </w:p>
      </w:tc>
    </w:tr>
    <w:tr w:rsidR="00D15EA5" w:rsidRPr="0069090D" w:rsidDel="0049545D" w14:paraId="488FD2FB" w14:textId="3B0A1367" w:rsidTr="003324B7">
      <w:trPr>
        <w:trHeight w:val="57"/>
        <w:del w:id="31" w:author="Pornarin Jarudech" w:date="2022-08-11T14:18:00Z"/>
      </w:trPr>
      <w:tc>
        <w:tcPr>
          <w:tcW w:w="5781" w:type="dxa"/>
        </w:tcPr>
        <w:p w14:paraId="3D104AA5" w14:textId="457542E8" w:rsidR="00D15EA5" w:rsidDel="0049545D" w:rsidRDefault="00D15EA5" w:rsidP="00D15EA5">
          <w:pPr>
            <w:pStyle w:val="Smlspace"/>
            <w:framePr w:hSpace="0" w:wrap="auto" w:vAnchor="margin" w:yAlign="inline"/>
            <w:rPr>
              <w:del w:id="32" w:author="Pornarin Jarudech" w:date="2022-08-11T14:18:00Z"/>
            </w:rPr>
          </w:pPr>
        </w:p>
      </w:tc>
      <w:tc>
        <w:tcPr>
          <w:tcW w:w="227" w:type="dxa"/>
          <w:tcBorders>
            <w:top w:val="nil"/>
          </w:tcBorders>
          <w:vAlign w:val="bottom"/>
        </w:tcPr>
        <w:p w14:paraId="350C745C" w14:textId="3E949B6B" w:rsidR="00D15EA5" w:rsidRPr="0069090D" w:rsidDel="0049545D" w:rsidRDefault="00D15EA5" w:rsidP="00D15EA5">
          <w:pPr>
            <w:pStyle w:val="Smlspace"/>
            <w:framePr w:hSpace="0" w:wrap="auto" w:vAnchor="margin" w:yAlign="inline"/>
            <w:rPr>
              <w:del w:id="33" w:author="Pornarin Jarudech" w:date="2022-08-11T14:18:00Z"/>
            </w:rPr>
          </w:pPr>
        </w:p>
      </w:tc>
      <w:tc>
        <w:tcPr>
          <w:tcW w:w="2353" w:type="dxa"/>
          <w:vAlign w:val="bottom"/>
        </w:tcPr>
        <w:p w14:paraId="39D8ADC9" w14:textId="661B293E" w:rsidR="00D15EA5" w:rsidRPr="00577D61" w:rsidDel="0049545D" w:rsidRDefault="00D15EA5" w:rsidP="00D15EA5">
          <w:pPr>
            <w:pStyle w:val="Smlspace"/>
            <w:framePr w:hSpace="0" w:wrap="auto" w:vAnchor="margin" w:yAlign="inline"/>
            <w:rPr>
              <w:del w:id="34" w:author="Pornarin Jarudech" w:date="2022-08-11T14:18:00Z"/>
            </w:rPr>
          </w:pPr>
        </w:p>
      </w:tc>
    </w:tr>
    <w:tr w:rsidR="00D15EA5" w:rsidRPr="0069090D" w:rsidDel="0049545D" w14:paraId="681AC5D7" w14:textId="4C3668F9" w:rsidTr="003324B7">
      <w:trPr>
        <w:trHeight w:val="116"/>
        <w:del w:id="35" w:author="Pornarin Jarudech" w:date="2022-08-11T14:18:00Z"/>
      </w:trPr>
      <w:tc>
        <w:tcPr>
          <w:tcW w:w="5781" w:type="dxa"/>
        </w:tcPr>
        <w:p w14:paraId="509DD4A7" w14:textId="679B1A11" w:rsidR="00D15EA5" w:rsidDel="0049545D" w:rsidRDefault="00D15EA5" w:rsidP="00D15EA5">
          <w:pPr>
            <w:pStyle w:val="LetterFooter"/>
            <w:rPr>
              <w:del w:id="36" w:author="Pornarin Jarudech" w:date="2022-08-11T14:18:00Z"/>
            </w:rPr>
          </w:pPr>
          <w:del w:id="37" w:author="Pornarin Jarudech" w:date="2022-08-11T14:18:00Z">
            <w:r w:rsidDel="0049545D">
              <w:delText>Certified Public Accountants and International Business Consultants Grant Thornton Limited is a member firm of Grant Thornton International Ltd ("GTIL"). GTIL and the member firms are not a worldwide partnership. Services are delivered independently by the member firms, which are not responsible for the services or activities of one another. GTIL does not provide services to clients.</w:delText>
            </w:r>
          </w:del>
        </w:p>
      </w:tc>
      <w:tc>
        <w:tcPr>
          <w:tcW w:w="227" w:type="dxa"/>
          <w:tcBorders>
            <w:top w:val="nil"/>
          </w:tcBorders>
          <w:vAlign w:val="bottom"/>
        </w:tcPr>
        <w:p w14:paraId="51F3F2F8" w14:textId="4443F191" w:rsidR="00D15EA5" w:rsidRPr="0069090D" w:rsidDel="0049545D" w:rsidRDefault="00D15EA5" w:rsidP="00D15EA5">
          <w:pPr>
            <w:pStyle w:val="LetterFooter"/>
            <w:rPr>
              <w:del w:id="38" w:author="Pornarin Jarudech" w:date="2022-08-11T14:18:00Z"/>
            </w:rPr>
          </w:pPr>
        </w:p>
      </w:tc>
      <w:tc>
        <w:tcPr>
          <w:tcW w:w="2353" w:type="dxa"/>
        </w:tcPr>
        <w:p w14:paraId="16BCE7F1" w14:textId="285B28BB" w:rsidR="00D15EA5" w:rsidRPr="00577D61" w:rsidDel="0049545D" w:rsidRDefault="00D15EA5" w:rsidP="00D15EA5">
          <w:pPr>
            <w:pStyle w:val="LetterFooterURL"/>
            <w:jc w:val="right"/>
            <w:rPr>
              <w:del w:id="39" w:author="Pornarin Jarudech" w:date="2022-08-11T14:18:00Z"/>
            </w:rPr>
          </w:pPr>
          <w:del w:id="40" w:author="Pornarin Jarudech" w:date="2022-08-11T14:18:00Z">
            <w:r w:rsidDel="0049545D">
              <w:delText>grantthornton.co.th</w:delText>
            </w:r>
          </w:del>
        </w:p>
      </w:tc>
    </w:tr>
  </w:tbl>
  <w:p w14:paraId="6624B945" w14:textId="77777777" w:rsidR="00D15EA5" w:rsidRDefault="00D15E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leftFromText="181" w:rightFromText="181" w:topFromText="170" w:tblpYSpec="bottom"/>
      <w:tblOverlap w:val="never"/>
      <w:tblW w:w="8361" w:type="dxa"/>
      <w:tblBorders>
        <w:top w:val="single" w:sz="12" w:space="0" w:color="4F2D7F" w:themeColor="accent1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5781"/>
      <w:gridCol w:w="227"/>
      <w:gridCol w:w="2353"/>
    </w:tblGrid>
    <w:tr w:rsidR="008719C2" w:rsidRPr="0069090D" w:rsidDel="0049545D" w14:paraId="296DDBC4" w14:textId="5FB7A757" w:rsidTr="00E1053A">
      <w:trPr>
        <w:trHeight w:hRule="exact" w:val="227"/>
        <w:del w:id="47" w:author="Pornarin Jarudech" w:date="2022-08-11T14:18:00Z"/>
      </w:trPr>
      <w:tc>
        <w:tcPr>
          <w:tcW w:w="5781" w:type="dxa"/>
          <w:tcBorders>
            <w:top w:val="nil"/>
            <w:bottom w:val="nil"/>
          </w:tcBorders>
          <w:vAlign w:val="bottom"/>
        </w:tcPr>
        <w:p w14:paraId="12BFFC9F" w14:textId="496D8A56" w:rsidR="008719C2" w:rsidRPr="008719C2" w:rsidDel="0049545D" w:rsidRDefault="008719C2" w:rsidP="00A11FB4">
          <w:pPr>
            <w:pStyle w:val="LetterFooter"/>
            <w:rPr>
              <w:del w:id="48" w:author="Pornarin Jarudech" w:date="2022-08-11T14:18:00Z"/>
            </w:rPr>
          </w:pPr>
        </w:p>
      </w:tc>
      <w:tc>
        <w:tcPr>
          <w:tcW w:w="227" w:type="dxa"/>
          <w:tcBorders>
            <w:top w:val="nil"/>
            <w:bottom w:val="nil"/>
          </w:tcBorders>
          <w:vAlign w:val="bottom"/>
        </w:tcPr>
        <w:p w14:paraId="6A4B25BE" w14:textId="0A60F0EB" w:rsidR="008719C2" w:rsidRPr="008719C2" w:rsidDel="0049545D" w:rsidRDefault="008719C2" w:rsidP="00A11FB4">
          <w:pPr>
            <w:pStyle w:val="LetterFooter"/>
            <w:rPr>
              <w:del w:id="49" w:author="Pornarin Jarudech" w:date="2022-08-11T14:18:00Z"/>
            </w:rPr>
          </w:pPr>
        </w:p>
      </w:tc>
      <w:tc>
        <w:tcPr>
          <w:tcW w:w="2353" w:type="dxa"/>
          <w:tcBorders>
            <w:top w:val="nil"/>
            <w:bottom w:val="nil"/>
          </w:tcBorders>
          <w:vAlign w:val="bottom"/>
        </w:tcPr>
        <w:p w14:paraId="5FF3DCE3" w14:textId="44071B85" w:rsidR="008719C2" w:rsidRPr="008719C2" w:rsidDel="0049545D" w:rsidRDefault="008719C2" w:rsidP="00A11FB4">
          <w:pPr>
            <w:pStyle w:val="LetterFooter"/>
            <w:rPr>
              <w:del w:id="50" w:author="Pornarin Jarudech" w:date="2022-08-11T14:18:00Z"/>
            </w:rPr>
          </w:pPr>
        </w:p>
      </w:tc>
    </w:tr>
    <w:tr w:rsidR="008719C2" w:rsidRPr="0069090D" w:rsidDel="0049545D" w14:paraId="69354032" w14:textId="48CCB8D4" w:rsidTr="00E1053A">
      <w:trPr>
        <w:trHeight w:val="57"/>
        <w:del w:id="51" w:author="Pornarin Jarudech" w:date="2022-08-11T14:18:00Z"/>
      </w:trPr>
      <w:tc>
        <w:tcPr>
          <w:tcW w:w="5781" w:type="dxa"/>
          <w:tcBorders>
            <w:top w:val="nil"/>
            <w:bottom w:val="single" w:sz="12" w:space="0" w:color="4F2D7F" w:themeColor="accent1"/>
          </w:tcBorders>
          <w:vAlign w:val="bottom"/>
        </w:tcPr>
        <w:p w14:paraId="7694A5DF" w14:textId="239B8F45" w:rsidR="008719C2" w:rsidDel="0049545D" w:rsidRDefault="008719C2" w:rsidP="00A11FB4">
          <w:pPr>
            <w:pStyle w:val="LicenceNumber"/>
            <w:rPr>
              <w:del w:id="52" w:author="Pornarin Jarudech" w:date="2022-08-11T14:18:00Z"/>
            </w:rPr>
          </w:pPr>
          <w:bookmarkStart w:id="53" w:name="License_Number"/>
          <w:bookmarkEnd w:id="53"/>
        </w:p>
        <w:p w14:paraId="3FAC5AA4" w14:textId="21D41BAA" w:rsidR="008719C2" w:rsidRPr="000D0E98" w:rsidDel="0049545D" w:rsidRDefault="008719C2" w:rsidP="00A11FB4">
          <w:pPr>
            <w:pStyle w:val="Smlspace"/>
            <w:framePr w:hSpace="0" w:wrap="auto" w:vAnchor="margin" w:yAlign="inline"/>
            <w:rPr>
              <w:del w:id="54" w:author="Pornarin Jarudech" w:date="2022-08-11T14:18:00Z"/>
            </w:rPr>
          </w:pPr>
        </w:p>
      </w:tc>
      <w:tc>
        <w:tcPr>
          <w:tcW w:w="227" w:type="dxa"/>
          <w:tcBorders>
            <w:top w:val="nil"/>
            <w:bottom w:val="nil"/>
          </w:tcBorders>
          <w:vAlign w:val="bottom"/>
        </w:tcPr>
        <w:p w14:paraId="521E1E84" w14:textId="61361B2D" w:rsidR="008719C2" w:rsidRPr="000D0E98" w:rsidDel="0049545D" w:rsidRDefault="008719C2" w:rsidP="00A11FB4">
          <w:pPr>
            <w:pStyle w:val="Smlspace"/>
            <w:framePr w:hSpace="0" w:wrap="auto" w:vAnchor="margin" w:yAlign="inline"/>
            <w:rPr>
              <w:del w:id="55" w:author="Pornarin Jarudech" w:date="2022-08-11T14:18:00Z"/>
            </w:rPr>
          </w:pPr>
        </w:p>
      </w:tc>
      <w:tc>
        <w:tcPr>
          <w:tcW w:w="2353" w:type="dxa"/>
          <w:tcBorders>
            <w:top w:val="nil"/>
            <w:bottom w:val="single" w:sz="12" w:space="0" w:color="4F2D7F" w:themeColor="accent1"/>
          </w:tcBorders>
          <w:vAlign w:val="bottom"/>
        </w:tcPr>
        <w:p w14:paraId="68859F18" w14:textId="73BD860E" w:rsidR="008719C2" w:rsidRPr="000D0E98" w:rsidDel="0049545D" w:rsidRDefault="008719C2" w:rsidP="00A11FB4">
          <w:pPr>
            <w:pStyle w:val="Smlspace"/>
            <w:framePr w:hSpace="0" w:wrap="auto" w:vAnchor="margin" w:yAlign="inline"/>
            <w:rPr>
              <w:del w:id="56" w:author="Pornarin Jarudech" w:date="2022-08-11T14:18:00Z"/>
            </w:rPr>
          </w:pPr>
        </w:p>
      </w:tc>
    </w:tr>
    <w:tr w:rsidR="008B1FD3" w:rsidRPr="0069090D" w:rsidDel="0049545D" w14:paraId="7BE907D7" w14:textId="794DCA0A" w:rsidTr="00C63023">
      <w:trPr>
        <w:trHeight w:val="57"/>
        <w:del w:id="57" w:author="Pornarin Jarudech" w:date="2022-08-11T14:18:00Z"/>
      </w:trPr>
      <w:tc>
        <w:tcPr>
          <w:tcW w:w="5781" w:type="dxa"/>
        </w:tcPr>
        <w:p w14:paraId="3AECAE42" w14:textId="70DB6CA9" w:rsidR="008B1FD3" w:rsidDel="0049545D" w:rsidRDefault="008B1FD3" w:rsidP="00C63023">
          <w:pPr>
            <w:pStyle w:val="Smlspace"/>
            <w:framePr w:hSpace="0" w:wrap="auto" w:vAnchor="margin" w:yAlign="inline"/>
            <w:rPr>
              <w:del w:id="58" w:author="Pornarin Jarudech" w:date="2022-08-11T14:18:00Z"/>
            </w:rPr>
          </w:pPr>
        </w:p>
      </w:tc>
      <w:tc>
        <w:tcPr>
          <w:tcW w:w="227" w:type="dxa"/>
          <w:tcBorders>
            <w:top w:val="nil"/>
          </w:tcBorders>
          <w:vAlign w:val="bottom"/>
        </w:tcPr>
        <w:p w14:paraId="24E5E9A1" w14:textId="2CE492D2" w:rsidR="008B1FD3" w:rsidRPr="0069090D" w:rsidDel="0049545D" w:rsidRDefault="008B1FD3" w:rsidP="00C63023">
          <w:pPr>
            <w:pStyle w:val="Smlspace"/>
            <w:framePr w:hSpace="0" w:wrap="auto" w:vAnchor="margin" w:yAlign="inline"/>
            <w:rPr>
              <w:del w:id="59" w:author="Pornarin Jarudech" w:date="2022-08-11T14:18:00Z"/>
            </w:rPr>
          </w:pPr>
        </w:p>
      </w:tc>
      <w:tc>
        <w:tcPr>
          <w:tcW w:w="2353" w:type="dxa"/>
          <w:vAlign w:val="bottom"/>
        </w:tcPr>
        <w:p w14:paraId="23407C30" w14:textId="57E14CD7" w:rsidR="008B1FD3" w:rsidRPr="00577D61" w:rsidDel="0049545D" w:rsidRDefault="008B1FD3" w:rsidP="00C63023">
          <w:pPr>
            <w:pStyle w:val="Smlspace"/>
            <w:framePr w:hSpace="0" w:wrap="auto" w:vAnchor="margin" w:yAlign="inline"/>
            <w:rPr>
              <w:del w:id="60" w:author="Pornarin Jarudech" w:date="2022-08-11T14:18:00Z"/>
            </w:rPr>
          </w:pPr>
        </w:p>
      </w:tc>
    </w:tr>
    <w:tr w:rsidR="00F730E3" w:rsidRPr="0069090D" w:rsidDel="0049545D" w14:paraId="70F092A6" w14:textId="2BA2FB2A" w:rsidTr="00DB5F40">
      <w:trPr>
        <w:trHeight w:val="116"/>
        <w:del w:id="61" w:author="Pornarin Jarudech" w:date="2022-08-11T14:18:00Z"/>
      </w:trPr>
      <w:tc>
        <w:tcPr>
          <w:tcW w:w="5781" w:type="dxa"/>
        </w:tcPr>
        <w:p w14:paraId="35DEAB1B" w14:textId="6FD90D3B" w:rsidR="00F730E3" w:rsidDel="0049545D" w:rsidRDefault="00D15EA5" w:rsidP="00F246A1">
          <w:pPr>
            <w:pStyle w:val="LetterFooter"/>
            <w:rPr>
              <w:del w:id="62" w:author="Pornarin Jarudech" w:date="2022-08-11T14:18:00Z"/>
            </w:rPr>
          </w:pPr>
          <w:bookmarkStart w:id="63" w:name="Footer2_tbl"/>
          <w:bookmarkStart w:id="64" w:name="Footer1_tbl"/>
          <w:del w:id="65" w:author="Pornarin Jarudech" w:date="2022-08-11T14:18:00Z">
            <w:r w:rsidDel="0049545D">
              <w:delText>Certified Public Accountants and International Business Consultants Grant Thornton Limited is a member firm of Grant Thornton International Ltd ("GTIL"). GTIL and the member firms are not a worldwide partnership. Services are delivered independently by the member firms, which are not responsible for the services or activities of one another. GTIL does not provide services to clients.</w:delText>
            </w:r>
            <w:bookmarkEnd w:id="63"/>
          </w:del>
        </w:p>
      </w:tc>
      <w:tc>
        <w:tcPr>
          <w:tcW w:w="227" w:type="dxa"/>
          <w:tcBorders>
            <w:top w:val="nil"/>
          </w:tcBorders>
          <w:vAlign w:val="bottom"/>
        </w:tcPr>
        <w:p w14:paraId="3A570925" w14:textId="74DD9487" w:rsidR="00F730E3" w:rsidRPr="0069090D" w:rsidDel="0049545D" w:rsidRDefault="00F730E3" w:rsidP="00F730E3">
          <w:pPr>
            <w:pStyle w:val="LetterFooter"/>
            <w:rPr>
              <w:del w:id="66" w:author="Pornarin Jarudech" w:date="2022-08-11T14:18:00Z"/>
            </w:rPr>
          </w:pPr>
        </w:p>
      </w:tc>
      <w:tc>
        <w:tcPr>
          <w:tcW w:w="2353" w:type="dxa"/>
        </w:tcPr>
        <w:p w14:paraId="38069E38" w14:textId="2A80D61E" w:rsidR="00F730E3" w:rsidRPr="00577D61" w:rsidDel="0049545D" w:rsidRDefault="00F730E3" w:rsidP="00F730E3">
          <w:pPr>
            <w:pStyle w:val="LetterFooterURL"/>
            <w:jc w:val="right"/>
            <w:rPr>
              <w:del w:id="67" w:author="Pornarin Jarudech" w:date="2022-08-11T14:18:00Z"/>
            </w:rPr>
          </w:pPr>
          <w:bookmarkStart w:id="68" w:name="Web"/>
          <w:del w:id="69" w:author="Pornarin Jarudech" w:date="2022-08-11T14:18:00Z">
            <w:r w:rsidDel="0049545D">
              <w:delText>grantthornton.co.th</w:delText>
            </w:r>
            <w:bookmarkEnd w:id="68"/>
          </w:del>
        </w:p>
      </w:tc>
    </w:tr>
    <w:bookmarkEnd w:id="64"/>
  </w:tbl>
  <w:p w14:paraId="5836CF02" w14:textId="77777777" w:rsidR="008719C2" w:rsidRPr="005F4D62" w:rsidRDefault="008719C2" w:rsidP="00A11F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4424D" w14:textId="77777777" w:rsidR="00477CE3" w:rsidRDefault="00477CE3">
      <w:bookmarkStart w:id="0" w:name="_Hlk482348182"/>
      <w:bookmarkEnd w:id="0"/>
      <w:r>
        <w:separator/>
      </w:r>
    </w:p>
  </w:footnote>
  <w:footnote w:type="continuationSeparator" w:id="0">
    <w:p w14:paraId="7119B39C" w14:textId="77777777" w:rsidR="00477CE3" w:rsidRDefault="00477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00713" w14:textId="77777777" w:rsidR="009B1F44" w:rsidRDefault="009B1F44" w:rsidP="00D96128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3F004" w14:textId="5DCE4D6B" w:rsidR="00B63D0E" w:rsidRDefault="00D15EA5" w:rsidP="00D96128">
    <w:pPr>
      <w:pStyle w:val="Header"/>
      <w:jc w:val="right"/>
    </w:pPr>
    <w:del w:id="21" w:author="Pornarin Jarudech" w:date="2022-08-11T14:18:00Z">
      <w:r w:rsidDel="0049545D">
        <w:rPr>
          <w:noProof/>
          <w:lang w:eastAsia="en-GB"/>
        </w:rPr>
        <w:drawing>
          <wp:anchor distT="0" distB="0" distL="114300" distR="114300" simplePos="0" relativeHeight="251675648" behindDoc="0" locked="0" layoutInCell="1" allowOverlap="1" wp14:anchorId="1D3465BA" wp14:editId="4E7CFA21">
            <wp:simplePos x="0" y="0"/>
            <wp:positionH relativeFrom="column">
              <wp:posOffset>-515832</wp:posOffset>
            </wp:positionH>
            <wp:positionV relativeFrom="paragraph">
              <wp:posOffset>1905</wp:posOffset>
            </wp:positionV>
            <wp:extent cx="1987300" cy="381001"/>
            <wp:effectExtent l="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>
                      <a:off x="0" y="0"/>
                      <a:ext cx="1987300" cy="3810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del>
  </w:p>
  <w:p w14:paraId="4A9BB6FF" w14:textId="77777777" w:rsidR="00D460E7" w:rsidRPr="0079502D" w:rsidRDefault="00D460E7" w:rsidP="00D96128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A6A4D" w14:textId="77777777" w:rsidR="00D15EA5" w:rsidRDefault="00D15EA5" w:rsidP="00D15EA5">
    <w:pPr>
      <w:pStyle w:val="Header"/>
      <w:tabs>
        <w:tab w:val="clear" w:pos="8562"/>
        <w:tab w:val="left" w:pos="5328"/>
      </w:tabs>
      <w:spacing w:after="1418"/>
    </w:pPr>
  </w:p>
  <w:p w14:paraId="707CD6C0" w14:textId="2FFEF018" w:rsidR="00D15EA5" w:rsidRPr="006932D7" w:rsidRDefault="00D460E7" w:rsidP="00CD4D4E">
    <w:pPr>
      <w:pStyle w:val="Header"/>
      <w:tabs>
        <w:tab w:val="clear" w:pos="8562"/>
        <w:tab w:val="left" w:pos="5328"/>
      </w:tabs>
      <w:spacing w:line="276" w:lineRule="auto"/>
      <w:rPr>
        <w:rFonts w:cs="Browallia New"/>
        <w:color w:val="4F2D7F"/>
        <w:sz w:val="32"/>
        <w:szCs w:val="32"/>
        <w:lang w:val="en-US" w:bidi="th-TH"/>
      </w:rPr>
    </w:pPr>
    <w:del w:id="41" w:author="Pornarin Jarudech" w:date="2022-08-11T14:18:00Z">
      <w:r w:rsidRPr="00551365" w:rsidDel="0049545D">
        <w:rPr>
          <w:noProof/>
          <w:color w:val="auto"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782C9CB0" wp14:editId="624D8B54">
                <wp:simplePos x="0" y="0"/>
                <wp:positionH relativeFrom="page">
                  <wp:posOffset>1209841</wp:posOffset>
                </wp:positionH>
                <wp:positionV relativeFrom="page">
                  <wp:posOffset>485775</wp:posOffset>
                </wp:positionV>
                <wp:extent cx="3884295" cy="774065"/>
                <wp:effectExtent l="0" t="0" r="1905" b="6985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4295" cy="774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6118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118"/>
                            </w:tblGrid>
                            <w:tr w:rsidR="00D460E7" w14:paraId="5ED948C5" w14:textId="77777777" w:rsidTr="00B24A45">
                              <w:tc>
                                <w:tcPr>
                                  <w:tcW w:w="6117" w:type="dxa"/>
                                </w:tcPr>
                                <w:p w14:paraId="6E196234" w14:textId="2DAF6890" w:rsidR="00D460E7" w:rsidRPr="00C06939" w:rsidRDefault="00D15EA5">
                                  <w:bookmarkStart w:id="42" w:name="Logo_tbl"/>
                                  <w:del w:id="43" w:author="Pornarin Jarudech" w:date="2022-08-11T14:18:00Z">
                                    <w:r w:rsidDel="0049545D">
                                      <w:rPr>
                                        <w:noProof/>
                                        <w:lang w:eastAsia="en-GB"/>
                                      </w:rPr>
                                      <w:drawing>
                                        <wp:inline distT="0" distB="0" distL="0" distR="0" wp14:anchorId="7C4288F5" wp14:editId="3D4B34E1">
                                          <wp:extent cx="1987300" cy="381001"/>
                                          <wp:effectExtent l="0" t="0" r="0" b="0"/>
                                          <wp:docPr id="1" name="Picture 1"/>
                                          <wp:cNvGraphicFramePr/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1" name=""/>
                                                  <pic:cNvPicPr/>
                                                </pic:nvPicPr>
                                                <pic:blipFill>
                                                  <a:blip r:embed="rId1"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1987300" cy="381001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del>
                                </w:p>
                              </w:tc>
                            </w:tr>
                            <w:bookmarkEnd w:id="42"/>
                          </w:tbl>
                          <w:p w14:paraId="50C98C5A" w14:textId="77777777" w:rsidR="00D460E7" w:rsidRDefault="00D460E7" w:rsidP="00B24A4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2C9CB0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7" type="#_x0000_t202" style="position:absolute;margin-left:95.25pt;margin-top:38.25pt;width:305.85pt;height:60.9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" filled="f" stroked="f">
                <v:textbox inset="0,0,0,0">
                  <w:txbxContent>
                    <w:tbl>
                      <w:tblPr>
                        <w:tblStyle w:val="TableGrid"/>
                        <w:tblW w:w="6118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118"/>
                      </w:tblGrid>
                      <w:tr w:rsidR="00D460E7" w14:paraId="5ED948C5" w14:textId="77777777" w:rsidTr="00B24A45">
                        <w:tc>
                          <w:tcPr>
                            <w:tcW w:w="6117" w:type="dxa"/>
                          </w:tcPr>
                          <w:p w14:paraId="6E196234" w14:textId="2DAF6890" w:rsidR="00D460E7" w:rsidRPr="00C06939" w:rsidRDefault="00D15EA5">
                            <w:bookmarkStart w:id="44" w:name="Logo_tbl"/>
                            <w:del w:id="45" w:author="Pornarin Jarudech" w:date="2022-08-11T14:18:00Z">
                              <w:r w:rsidDel="0049545D">
                                <w:rPr>
                                  <w:noProof/>
                                  <w:lang w:eastAsia="en-GB"/>
                                </w:rPr>
                                <w:drawing>
                                  <wp:inline distT="0" distB="0" distL="0" distR="0" wp14:anchorId="7C4288F5" wp14:editId="3D4B34E1">
                                    <wp:extent cx="1987300" cy="381001"/>
                                    <wp:effectExtent l="0" t="0" r="0" b="0"/>
                                    <wp:docPr id="1" name="Picture 1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" name=""/>
                                            <pic:cNvPicPr/>
                                          </pic:nvPicPr>
                                          <pic:blipFill>
                                            <a:blip r:embed="rId1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987300" cy="38100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del>
                          </w:p>
                        </w:tc>
                      </w:tr>
                      <w:bookmarkEnd w:id="44"/>
                    </w:tbl>
                    <w:p w14:paraId="50C98C5A" w14:textId="77777777" w:rsidR="00D460E7" w:rsidRDefault="00D460E7" w:rsidP="00B24A45"/>
                  </w:txbxContent>
                </v:textbox>
                <w10:wrap anchorx="page" anchory="page"/>
              </v:shape>
            </w:pict>
          </mc:Fallback>
        </mc:AlternateContent>
      </w:r>
    </w:del>
    <w:r w:rsidR="00CD4D4E" w:rsidRPr="00CD4D4E">
      <w:rPr>
        <w:rFonts w:cs="Browallia New" w:hint="cs"/>
        <w:b w:val="0"/>
        <w:bCs/>
        <w:color w:val="auto"/>
        <w:sz w:val="36"/>
        <w:szCs w:val="36"/>
        <w:cs/>
        <w:lang w:val="en-US" w:bidi="th-TH"/>
      </w:rPr>
      <w:t>รายงานการสอบทานข้อมูลทางการเงินระหว่างกาล</w:t>
    </w:r>
    <w:r w:rsidR="00CB7C59">
      <w:rPr>
        <w:rFonts w:cs="Browallia New" w:hint="cs"/>
        <w:b w:val="0"/>
        <w:bCs/>
        <w:color w:val="auto"/>
        <w:sz w:val="36"/>
        <w:szCs w:val="36"/>
        <w:cs/>
        <w:lang w:val="en-US" w:bidi="th-TH"/>
      </w:rPr>
      <w:t>ของ</w:t>
    </w:r>
    <w:r w:rsidR="00CD4D4E">
      <w:rPr>
        <w:rFonts w:cs="Browallia New" w:hint="cs"/>
        <w:b w:val="0"/>
        <w:bCs/>
        <w:color w:val="auto"/>
        <w:sz w:val="36"/>
        <w:szCs w:val="36"/>
        <w:cs/>
        <w:lang w:val="en-US" w:bidi="th-TH"/>
      </w:rPr>
      <w:t xml:space="preserve">                                            </w:t>
    </w:r>
    <w:r w:rsidR="00CD4D4E" w:rsidRPr="00CD4D4E">
      <w:rPr>
        <w:rFonts w:ascii="Browallia New" w:hAnsi="Browallia New" w:cs="Browallia New"/>
        <w:bCs/>
        <w:color w:val="000000" w:themeColor="text1"/>
        <w:sz w:val="36"/>
        <w:szCs w:val="36"/>
        <w:cs/>
        <w:lang w:bidi="th-TH"/>
      </w:rPr>
      <w:t>ผู้สอบบัญชีรับอนุญาต</w:t>
    </w:r>
  </w:p>
  <w:p w14:paraId="0047683C" w14:textId="77777777" w:rsidR="00D460E7" w:rsidRDefault="00D460E7" w:rsidP="00D15EA5">
    <w:pPr>
      <w:pStyle w:val="Header"/>
    </w:pPr>
    <w:bookmarkStart w:id="46" w:name="Footer3_tbl"/>
    <w:bookmarkEnd w:id="46"/>
  </w:p>
  <w:p w14:paraId="4E76693D" w14:textId="6E8B6F19" w:rsidR="00D460E7" w:rsidRDefault="00D460E7" w:rsidP="00D9612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60A2D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7F4463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80"/>
    <w:multiLevelType w:val="singleLevel"/>
    <w:tmpl w:val="F35499A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FFFFFF81"/>
    <w:multiLevelType w:val="singleLevel"/>
    <w:tmpl w:val="66C89FA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00917C0C"/>
    <w:multiLevelType w:val="multilevel"/>
    <w:tmpl w:val="8460F8B0"/>
    <w:styleLink w:val="GTTableBullets"/>
    <w:lvl w:ilvl="0">
      <w:start w:val="1"/>
      <w:numFmt w:val="bullet"/>
      <w:pStyle w:val="TableBullet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Bullet2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808080" w:themeColor="background1" w:themeShade="80"/>
      </w:rPr>
    </w:lvl>
    <w:lvl w:ilvl="2">
      <w:start w:val="1"/>
      <w:numFmt w:val="bullet"/>
      <w:pStyle w:val="TableBullet3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808080" w:themeColor="background1" w:themeShade="80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0"/>
      </w:pPr>
      <w:rPr>
        <w:rFonts w:hint="default"/>
      </w:rPr>
    </w:lvl>
  </w:abstractNum>
  <w:abstractNum w:abstractNumId="5" w15:restartNumberingAfterBreak="0">
    <w:nsid w:val="0B1D7F03"/>
    <w:multiLevelType w:val="multilevel"/>
    <w:tmpl w:val="DDD0FE1A"/>
    <w:styleLink w:val="GTParagraphBullet"/>
    <w:lvl w:ilvl="0">
      <w:start w:val="1"/>
      <w:numFmt w:val="bullet"/>
      <w:pStyle w:val="Paragraph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</w:rPr>
    </w:lvl>
    <w:lvl w:ilvl="1">
      <w:start w:val="1"/>
      <w:numFmt w:val="bullet"/>
      <w:pStyle w:val="ParagraphBullet2"/>
      <w:lvlText w:val="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</w:abstractNum>
  <w:abstractNum w:abstractNumId="6" w15:restartNumberingAfterBreak="0">
    <w:nsid w:val="198527E3"/>
    <w:multiLevelType w:val="multilevel"/>
    <w:tmpl w:val="0D561ACA"/>
    <w:styleLink w:val="GTNumberedHeadings"/>
    <w:lvl w:ilvl="0">
      <w:start w:val="1"/>
      <w:numFmt w:val="decimal"/>
      <w:pStyle w:val="NumberedHeading1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NumberedHeading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</w:abstractNum>
  <w:abstractNum w:abstractNumId="7" w15:restartNumberingAfterBreak="0">
    <w:nsid w:val="1A933704"/>
    <w:multiLevelType w:val="multilevel"/>
    <w:tmpl w:val="8460F8B0"/>
    <w:numStyleLink w:val="GTTableBullets"/>
  </w:abstractNum>
  <w:abstractNum w:abstractNumId="8" w15:restartNumberingAfterBreak="0">
    <w:nsid w:val="1C757904"/>
    <w:multiLevelType w:val="multilevel"/>
    <w:tmpl w:val="AEF68414"/>
    <w:styleLink w:val="GTTableNumbers"/>
    <w:lvl w:ilvl="0">
      <w:start w:val="1"/>
      <w:numFmt w:val="decimal"/>
      <w:pStyle w:val="TableNumber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TableNumber2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pStyle w:val="TableNumber3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31918"/>
      </w:pPr>
      <w:rPr>
        <w:rFonts w:hint="default"/>
      </w:rPr>
    </w:lvl>
  </w:abstractNum>
  <w:abstractNum w:abstractNumId="9" w15:restartNumberingAfterBreak="0">
    <w:nsid w:val="235B21F8"/>
    <w:multiLevelType w:val="multilevel"/>
    <w:tmpl w:val="FAE6F968"/>
    <w:numStyleLink w:val="GTListBullet"/>
  </w:abstractNum>
  <w:abstractNum w:abstractNumId="10" w15:restartNumberingAfterBreak="0">
    <w:nsid w:val="343D545A"/>
    <w:multiLevelType w:val="multilevel"/>
    <w:tmpl w:val="F81E236C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35C91C25"/>
    <w:multiLevelType w:val="multilevel"/>
    <w:tmpl w:val="98FC98AC"/>
    <w:numStyleLink w:val="GTListNumber"/>
  </w:abstractNum>
  <w:abstractNum w:abstractNumId="12" w15:restartNumberingAfterBreak="0">
    <w:nsid w:val="3BA976CF"/>
    <w:multiLevelType w:val="multilevel"/>
    <w:tmpl w:val="98FC98AC"/>
    <w:numStyleLink w:val="GTListNumber"/>
  </w:abstractNum>
  <w:abstractNum w:abstractNumId="13" w15:restartNumberingAfterBreak="0">
    <w:nsid w:val="52BD6E2A"/>
    <w:multiLevelType w:val="multilevel"/>
    <w:tmpl w:val="98FC98AC"/>
    <w:styleLink w:val="GTListNumber"/>
    <w:lvl w:ilvl="0">
      <w:start w:val="1"/>
      <w:numFmt w:val="decimal"/>
      <w:pStyle w:val="ListNumber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ListNumber2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pStyle w:val="ListNumber3"/>
      <w:lvlText w:val="%3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4" w15:restartNumberingAfterBreak="0">
    <w:nsid w:val="5DDB5E6E"/>
    <w:multiLevelType w:val="multilevel"/>
    <w:tmpl w:val="FAE6F968"/>
    <w:numStyleLink w:val="GTListBullet"/>
  </w:abstractNum>
  <w:abstractNum w:abstractNumId="15" w15:restartNumberingAfterBreak="0">
    <w:nsid w:val="61BC3D3D"/>
    <w:multiLevelType w:val="multilevel"/>
    <w:tmpl w:val="FAE6F968"/>
    <w:styleLink w:val="GTListBullet"/>
    <w:lvl w:ilvl="0">
      <w:start w:val="1"/>
      <w:numFmt w:val="bullet"/>
      <w:pStyle w:val="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pStyle w:val="ListBullet3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3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6" w15:restartNumberingAfterBreak="0">
    <w:nsid w:val="7F924C95"/>
    <w:multiLevelType w:val="multilevel"/>
    <w:tmpl w:val="0D561ACA"/>
    <w:numStyleLink w:val="GTNumberedHeadings"/>
  </w:abstractNum>
  <w:num w:numId="1" w16cid:durableId="587159849">
    <w:abstractNumId w:val="3"/>
  </w:num>
  <w:num w:numId="2" w16cid:durableId="960576282">
    <w:abstractNumId w:val="2"/>
  </w:num>
  <w:num w:numId="3" w16cid:durableId="2080397210">
    <w:abstractNumId w:val="1"/>
  </w:num>
  <w:num w:numId="4" w16cid:durableId="1268006974">
    <w:abstractNumId w:val="0"/>
  </w:num>
  <w:num w:numId="5" w16cid:durableId="1820343169">
    <w:abstractNumId w:val="6"/>
  </w:num>
  <w:num w:numId="6" w16cid:durableId="527792611">
    <w:abstractNumId w:val="5"/>
  </w:num>
  <w:num w:numId="7" w16cid:durableId="1267693572">
    <w:abstractNumId w:val="10"/>
  </w:num>
  <w:num w:numId="8" w16cid:durableId="1509834159">
    <w:abstractNumId w:val="16"/>
  </w:num>
  <w:num w:numId="9" w16cid:durableId="1244559526">
    <w:abstractNumId w:val="5"/>
  </w:num>
  <w:num w:numId="10" w16cid:durableId="1539050963">
    <w:abstractNumId w:val="15"/>
  </w:num>
  <w:num w:numId="11" w16cid:durableId="1480076265">
    <w:abstractNumId w:val="13"/>
  </w:num>
  <w:num w:numId="12" w16cid:durableId="854999131">
    <w:abstractNumId w:val="4"/>
  </w:num>
  <w:num w:numId="13" w16cid:durableId="601884978">
    <w:abstractNumId w:val="8"/>
  </w:num>
  <w:num w:numId="14" w16cid:durableId="1537698326">
    <w:abstractNumId w:val="7"/>
  </w:num>
  <w:num w:numId="15" w16cid:durableId="120734656">
    <w:abstractNumId w:val="8"/>
  </w:num>
  <w:num w:numId="16" w16cid:durableId="790900539">
    <w:abstractNumId w:val="9"/>
  </w:num>
  <w:num w:numId="17" w16cid:durableId="1556043057">
    <w:abstractNumId w:val="11"/>
  </w:num>
  <w:num w:numId="18" w16cid:durableId="1313750335">
    <w:abstractNumId w:val="15"/>
  </w:num>
  <w:num w:numId="19" w16cid:durableId="552078831">
    <w:abstractNumId w:val="13"/>
  </w:num>
  <w:num w:numId="20" w16cid:durableId="1416590528">
    <w:abstractNumId w:val="4"/>
  </w:num>
  <w:num w:numId="21" w16cid:durableId="1423065897">
    <w:abstractNumId w:val="8"/>
  </w:num>
  <w:num w:numId="22" w16cid:durableId="2046978030">
    <w:abstractNumId w:val="7"/>
  </w:num>
  <w:num w:numId="23" w16cid:durableId="395317627">
    <w:abstractNumId w:val="7"/>
  </w:num>
  <w:num w:numId="24" w16cid:durableId="1532645887">
    <w:abstractNumId w:val="7"/>
  </w:num>
  <w:num w:numId="25" w16cid:durableId="873347330">
    <w:abstractNumId w:val="8"/>
  </w:num>
  <w:num w:numId="26" w16cid:durableId="80760812">
    <w:abstractNumId w:val="8"/>
  </w:num>
  <w:num w:numId="27" w16cid:durableId="1686134681">
    <w:abstractNumId w:val="8"/>
  </w:num>
  <w:num w:numId="28" w16cid:durableId="1673725373">
    <w:abstractNumId w:val="14"/>
  </w:num>
  <w:num w:numId="29" w16cid:durableId="211576855">
    <w:abstractNumId w:val="14"/>
  </w:num>
  <w:num w:numId="30" w16cid:durableId="651833962">
    <w:abstractNumId w:val="14"/>
  </w:num>
  <w:num w:numId="31" w16cid:durableId="276446661">
    <w:abstractNumId w:val="12"/>
  </w:num>
  <w:num w:numId="32" w16cid:durableId="1579821398">
    <w:abstractNumId w:val="12"/>
  </w:num>
  <w:num w:numId="33" w16cid:durableId="42993154">
    <w:abstractNumId w:val="12"/>
  </w:num>
  <w:numIdMacAtCleanup w:val="1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ornarin Jarudech">
    <w15:presenceInfo w15:providerId="AD" w15:userId="S::Pornarin.Jarudech@th.gt.com::79506053-ad86-4ae5-9818-3e6c15402196"/>
  </w15:person>
  <w15:person w15:author="Chotirod Jaisaasrd">
    <w15:presenceInfo w15:providerId="AD" w15:userId="S::Chotirod.Jaisaasrd@th.gt.com::d8c588de-6e8f-43d3-b457-d5e2241ebd10"/>
  </w15:person>
  <w15:person w15:author="Jidapa Munikunchontham">
    <w15:presenceInfo w15:providerId="AD" w15:userId="S::Jidapa.Munikunchontham@th.gt.com::c1e4a059-9fbc-494e-8d0d-ffcdd17835e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revisionView w:markup="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v_logo_file" w:val="GTlogo-RGB-135.jpg"/>
    <w:docVar w:name="dv_logo2_file" w:val="GTlogo-RGB9mm.jpg"/>
    <w:docVar w:name="dv_partners" w:val="false"/>
    <w:docVar w:name="dv_select_office" w:val="TRUE"/>
    <w:docVar w:name="dv_service" w:val="Registered office"/>
    <w:docVar w:name="dv_statement" w:val="Grant Thornton International Ltd._x000d__x000a_VAT reg 888 0195 82. Registered in England. Company number  05523714 _x000d__x000a_Grant Thornton International Ltd and the member firms are not a worldwide partnership. Services are delivered independently by the member firms._x000d__x000a_"/>
    <w:docVar w:name="dv_trad_addr" w:val="22 Melton Street, _x000d__x000a_Euston Square, _x000d__x000a_London, NW1 2EP  _x000d__x000a_United Kingdom"/>
    <w:docVar w:name="dv_trad_fax" w:val="+44 20 7391 9501"/>
    <w:docVar w:name="dv_trad_name" w:val="Grant Thornton House"/>
    <w:docVar w:name="dv_trad_tel" w:val="+44 20 7391 9500"/>
    <w:docVar w:name="dv_trad_web" w:val="www.gti.org"/>
  </w:docVars>
  <w:rsids>
    <w:rsidRoot w:val="00D15EA5"/>
    <w:rsid w:val="00002D0C"/>
    <w:rsid w:val="00004B8D"/>
    <w:rsid w:val="000162B0"/>
    <w:rsid w:val="0003023B"/>
    <w:rsid w:val="00031D17"/>
    <w:rsid w:val="00044ACE"/>
    <w:rsid w:val="0004550E"/>
    <w:rsid w:val="0004586C"/>
    <w:rsid w:val="00052614"/>
    <w:rsid w:val="00052D13"/>
    <w:rsid w:val="00055CAD"/>
    <w:rsid w:val="00056D1F"/>
    <w:rsid w:val="00067A2B"/>
    <w:rsid w:val="000723F7"/>
    <w:rsid w:val="00074485"/>
    <w:rsid w:val="00080552"/>
    <w:rsid w:val="000828F1"/>
    <w:rsid w:val="00082F59"/>
    <w:rsid w:val="00084DB3"/>
    <w:rsid w:val="000875D8"/>
    <w:rsid w:val="00091269"/>
    <w:rsid w:val="000942EA"/>
    <w:rsid w:val="00094333"/>
    <w:rsid w:val="00097FAB"/>
    <w:rsid w:val="000A6A37"/>
    <w:rsid w:val="000B65E3"/>
    <w:rsid w:val="000B7090"/>
    <w:rsid w:val="000C0200"/>
    <w:rsid w:val="000C2481"/>
    <w:rsid w:val="000E52CE"/>
    <w:rsid w:val="000F20C3"/>
    <w:rsid w:val="000F3AAB"/>
    <w:rsid w:val="000F6E25"/>
    <w:rsid w:val="001011DF"/>
    <w:rsid w:val="00112B69"/>
    <w:rsid w:val="001316D3"/>
    <w:rsid w:val="00142624"/>
    <w:rsid w:val="00142760"/>
    <w:rsid w:val="00142E5B"/>
    <w:rsid w:val="001554CD"/>
    <w:rsid w:val="00155A91"/>
    <w:rsid w:val="001613E2"/>
    <w:rsid w:val="0016243B"/>
    <w:rsid w:val="0016459D"/>
    <w:rsid w:val="00165C63"/>
    <w:rsid w:val="00167017"/>
    <w:rsid w:val="0016775F"/>
    <w:rsid w:val="00171228"/>
    <w:rsid w:val="00182F9F"/>
    <w:rsid w:val="00183CA9"/>
    <w:rsid w:val="0019210D"/>
    <w:rsid w:val="001950D2"/>
    <w:rsid w:val="001A3BFB"/>
    <w:rsid w:val="001A3C20"/>
    <w:rsid w:val="001B198C"/>
    <w:rsid w:val="001B2FB1"/>
    <w:rsid w:val="001B4277"/>
    <w:rsid w:val="001B7388"/>
    <w:rsid w:val="001D2302"/>
    <w:rsid w:val="001D7BB3"/>
    <w:rsid w:val="001E12A6"/>
    <w:rsid w:val="001E498F"/>
    <w:rsid w:val="0022326F"/>
    <w:rsid w:val="0022518C"/>
    <w:rsid w:val="00237A7E"/>
    <w:rsid w:val="00241F16"/>
    <w:rsid w:val="00241FFC"/>
    <w:rsid w:val="0024288C"/>
    <w:rsid w:val="00247969"/>
    <w:rsid w:val="002509DC"/>
    <w:rsid w:val="0026182A"/>
    <w:rsid w:val="002722BD"/>
    <w:rsid w:val="00277EBE"/>
    <w:rsid w:val="002838FB"/>
    <w:rsid w:val="00285249"/>
    <w:rsid w:val="002A1DBB"/>
    <w:rsid w:val="002A252E"/>
    <w:rsid w:val="002B0BF8"/>
    <w:rsid w:val="002B0D38"/>
    <w:rsid w:val="002B2E2D"/>
    <w:rsid w:val="002B5A4A"/>
    <w:rsid w:val="002C623D"/>
    <w:rsid w:val="002D5A0F"/>
    <w:rsid w:val="002D6E25"/>
    <w:rsid w:val="002E02F4"/>
    <w:rsid w:val="002E7F1E"/>
    <w:rsid w:val="002F2DEB"/>
    <w:rsid w:val="002F3903"/>
    <w:rsid w:val="002F4A52"/>
    <w:rsid w:val="002F731F"/>
    <w:rsid w:val="002F7D90"/>
    <w:rsid w:val="0030026A"/>
    <w:rsid w:val="00305173"/>
    <w:rsid w:val="00321A76"/>
    <w:rsid w:val="00327E0F"/>
    <w:rsid w:val="003304A5"/>
    <w:rsid w:val="003324B7"/>
    <w:rsid w:val="00335E5B"/>
    <w:rsid w:val="0034149A"/>
    <w:rsid w:val="00342105"/>
    <w:rsid w:val="00344FA8"/>
    <w:rsid w:val="00354F5D"/>
    <w:rsid w:val="00363BA3"/>
    <w:rsid w:val="00365ECE"/>
    <w:rsid w:val="00374146"/>
    <w:rsid w:val="003744DA"/>
    <w:rsid w:val="00380D7F"/>
    <w:rsid w:val="00384904"/>
    <w:rsid w:val="003A39F6"/>
    <w:rsid w:val="003A46D5"/>
    <w:rsid w:val="003B4CCD"/>
    <w:rsid w:val="003B4DED"/>
    <w:rsid w:val="003C08B4"/>
    <w:rsid w:val="003C12C5"/>
    <w:rsid w:val="003C27EF"/>
    <w:rsid w:val="003C32E9"/>
    <w:rsid w:val="003C3898"/>
    <w:rsid w:val="003C6E7E"/>
    <w:rsid w:val="003D04B6"/>
    <w:rsid w:val="003D2605"/>
    <w:rsid w:val="003D64D6"/>
    <w:rsid w:val="003E034A"/>
    <w:rsid w:val="003E3E21"/>
    <w:rsid w:val="003E46F9"/>
    <w:rsid w:val="003F1162"/>
    <w:rsid w:val="003F3036"/>
    <w:rsid w:val="003F5A96"/>
    <w:rsid w:val="0041189C"/>
    <w:rsid w:val="00416281"/>
    <w:rsid w:val="00422353"/>
    <w:rsid w:val="004234B1"/>
    <w:rsid w:val="00426915"/>
    <w:rsid w:val="00433F63"/>
    <w:rsid w:val="00435788"/>
    <w:rsid w:val="004359E6"/>
    <w:rsid w:val="00436BAD"/>
    <w:rsid w:val="00443CE3"/>
    <w:rsid w:val="00452E7B"/>
    <w:rsid w:val="004546FA"/>
    <w:rsid w:val="00456EA9"/>
    <w:rsid w:val="00462BCB"/>
    <w:rsid w:val="00463364"/>
    <w:rsid w:val="00467E3A"/>
    <w:rsid w:val="00477CE3"/>
    <w:rsid w:val="00481FE7"/>
    <w:rsid w:val="0048532C"/>
    <w:rsid w:val="00487E39"/>
    <w:rsid w:val="0049103F"/>
    <w:rsid w:val="0049545D"/>
    <w:rsid w:val="0049697C"/>
    <w:rsid w:val="004A0DFE"/>
    <w:rsid w:val="004A3C62"/>
    <w:rsid w:val="004B0974"/>
    <w:rsid w:val="004C0971"/>
    <w:rsid w:val="004C0C25"/>
    <w:rsid w:val="004C162E"/>
    <w:rsid w:val="004C2111"/>
    <w:rsid w:val="004C60FA"/>
    <w:rsid w:val="004C732E"/>
    <w:rsid w:val="004D0FD8"/>
    <w:rsid w:val="004D20AE"/>
    <w:rsid w:val="004D3578"/>
    <w:rsid w:val="004D6145"/>
    <w:rsid w:val="004F1A16"/>
    <w:rsid w:val="004F207F"/>
    <w:rsid w:val="004F5D91"/>
    <w:rsid w:val="005070FA"/>
    <w:rsid w:val="005120B6"/>
    <w:rsid w:val="0052186A"/>
    <w:rsid w:val="005321DA"/>
    <w:rsid w:val="00541F8D"/>
    <w:rsid w:val="00547541"/>
    <w:rsid w:val="0054756D"/>
    <w:rsid w:val="00551365"/>
    <w:rsid w:val="005627FF"/>
    <w:rsid w:val="00562A93"/>
    <w:rsid w:val="00566D4E"/>
    <w:rsid w:val="00577D61"/>
    <w:rsid w:val="005822AC"/>
    <w:rsid w:val="00584376"/>
    <w:rsid w:val="00591F0D"/>
    <w:rsid w:val="00594DA2"/>
    <w:rsid w:val="00595912"/>
    <w:rsid w:val="005A29D0"/>
    <w:rsid w:val="005B1823"/>
    <w:rsid w:val="005B405A"/>
    <w:rsid w:val="005C2CCB"/>
    <w:rsid w:val="005C5652"/>
    <w:rsid w:val="005C6479"/>
    <w:rsid w:val="005C69FD"/>
    <w:rsid w:val="005D7025"/>
    <w:rsid w:val="005E2D67"/>
    <w:rsid w:val="005E5578"/>
    <w:rsid w:val="005F4D62"/>
    <w:rsid w:val="006014C1"/>
    <w:rsid w:val="00610ED7"/>
    <w:rsid w:val="00620CE3"/>
    <w:rsid w:val="00621086"/>
    <w:rsid w:val="00621F92"/>
    <w:rsid w:val="00634D49"/>
    <w:rsid w:val="006365A1"/>
    <w:rsid w:val="00636AA2"/>
    <w:rsid w:val="00653B85"/>
    <w:rsid w:val="00666764"/>
    <w:rsid w:val="0066694B"/>
    <w:rsid w:val="00667DB6"/>
    <w:rsid w:val="006771E8"/>
    <w:rsid w:val="00677C01"/>
    <w:rsid w:val="00683934"/>
    <w:rsid w:val="00683CC7"/>
    <w:rsid w:val="00683FF3"/>
    <w:rsid w:val="00692CA5"/>
    <w:rsid w:val="006932D7"/>
    <w:rsid w:val="00696C42"/>
    <w:rsid w:val="006A3B2F"/>
    <w:rsid w:val="006B06A2"/>
    <w:rsid w:val="006B0D03"/>
    <w:rsid w:val="006B71AD"/>
    <w:rsid w:val="006C10C0"/>
    <w:rsid w:val="006C3D37"/>
    <w:rsid w:val="006C6376"/>
    <w:rsid w:val="006D6FF5"/>
    <w:rsid w:val="006E66CC"/>
    <w:rsid w:val="006F1B19"/>
    <w:rsid w:val="006F29ED"/>
    <w:rsid w:val="006F3D30"/>
    <w:rsid w:val="006F4F77"/>
    <w:rsid w:val="006F53EE"/>
    <w:rsid w:val="0070147C"/>
    <w:rsid w:val="007064E7"/>
    <w:rsid w:val="00714FD6"/>
    <w:rsid w:val="007172B7"/>
    <w:rsid w:val="007265F7"/>
    <w:rsid w:val="00731894"/>
    <w:rsid w:val="00734885"/>
    <w:rsid w:val="00744C9C"/>
    <w:rsid w:val="00746796"/>
    <w:rsid w:val="00746D91"/>
    <w:rsid w:val="007532AA"/>
    <w:rsid w:val="0075598A"/>
    <w:rsid w:val="00761813"/>
    <w:rsid w:val="00767313"/>
    <w:rsid w:val="00771B85"/>
    <w:rsid w:val="00775DA6"/>
    <w:rsid w:val="0078150B"/>
    <w:rsid w:val="0078170A"/>
    <w:rsid w:val="00781E84"/>
    <w:rsid w:val="00790956"/>
    <w:rsid w:val="0079502D"/>
    <w:rsid w:val="007A0755"/>
    <w:rsid w:val="007A31D9"/>
    <w:rsid w:val="007A74F9"/>
    <w:rsid w:val="007C6354"/>
    <w:rsid w:val="007D41A1"/>
    <w:rsid w:val="007F2896"/>
    <w:rsid w:val="008033D0"/>
    <w:rsid w:val="00803FB6"/>
    <w:rsid w:val="008059EF"/>
    <w:rsid w:val="00806118"/>
    <w:rsid w:val="008128F7"/>
    <w:rsid w:val="00812938"/>
    <w:rsid w:val="0081651C"/>
    <w:rsid w:val="00825DB1"/>
    <w:rsid w:val="00827B71"/>
    <w:rsid w:val="00830DAC"/>
    <w:rsid w:val="0083134C"/>
    <w:rsid w:val="00832F51"/>
    <w:rsid w:val="008367AC"/>
    <w:rsid w:val="00837B54"/>
    <w:rsid w:val="00842B74"/>
    <w:rsid w:val="00843100"/>
    <w:rsid w:val="00847054"/>
    <w:rsid w:val="00850F25"/>
    <w:rsid w:val="008534AA"/>
    <w:rsid w:val="008541C2"/>
    <w:rsid w:val="008719C2"/>
    <w:rsid w:val="00876CE2"/>
    <w:rsid w:val="008808EB"/>
    <w:rsid w:val="00884701"/>
    <w:rsid w:val="00884FF7"/>
    <w:rsid w:val="00887416"/>
    <w:rsid w:val="008878CD"/>
    <w:rsid w:val="008909CF"/>
    <w:rsid w:val="00894ACE"/>
    <w:rsid w:val="008A1F2A"/>
    <w:rsid w:val="008A3206"/>
    <w:rsid w:val="008A769F"/>
    <w:rsid w:val="008B19D9"/>
    <w:rsid w:val="008B1FD3"/>
    <w:rsid w:val="008B204B"/>
    <w:rsid w:val="008C49AE"/>
    <w:rsid w:val="008C59F7"/>
    <w:rsid w:val="008E7687"/>
    <w:rsid w:val="008F0E3C"/>
    <w:rsid w:val="008F11FA"/>
    <w:rsid w:val="008F33AE"/>
    <w:rsid w:val="008F4ACA"/>
    <w:rsid w:val="008F4D06"/>
    <w:rsid w:val="00906ACE"/>
    <w:rsid w:val="00912F98"/>
    <w:rsid w:val="00917FBB"/>
    <w:rsid w:val="009219CA"/>
    <w:rsid w:val="009223D3"/>
    <w:rsid w:val="00931D7A"/>
    <w:rsid w:val="00935D8D"/>
    <w:rsid w:val="00942FE8"/>
    <w:rsid w:val="0094756B"/>
    <w:rsid w:val="009529F0"/>
    <w:rsid w:val="00957E70"/>
    <w:rsid w:val="00970DAB"/>
    <w:rsid w:val="0097321D"/>
    <w:rsid w:val="00973827"/>
    <w:rsid w:val="00974FF6"/>
    <w:rsid w:val="00981786"/>
    <w:rsid w:val="009919C7"/>
    <w:rsid w:val="00991AFA"/>
    <w:rsid w:val="00992531"/>
    <w:rsid w:val="00992F4D"/>
    <w:rsid w:val="00995CD5"/>
    <w:rsid w:val="009A1787"/>
    <w:rsid w:val="009A4F5A"/>
    <w:rsid w:val="009A73BE"/>
    <w:rsid w:val="009B0EF7"/>
    <w:rsid w:val="009B1F44"/>
    <w:rsid w:val="009B4573"/>
    <w:rsid w:val="009C002A"/>
    <w:rsid w:val="009E278C"/>
    <w:rsid w:val="009F20A3"/>
    <w:rsid w:val="009F6EDC"/>
    <w:rsid w:val="00A035CE"/>
    <w:rsid w:val="00A0537F"/>
    <w:rsid w:val="00A0602E"/>
    <w:rsid w:val="00A06C1F"/>
    <w:rsid w:val="00A07FFA"/>
    <w:rsid w:val="00A11FB4"/>
    <w:rsid w:val="00A1550B"/>
    <w:rsid w:val="00A21134"/>
    <w:rsid w:val="00A30D5D"/>
    <w:rsid w:val="00A35782"/>
    <w:rsid w:val="00A357F5"/>
    <w:rsid w:val="00A362F9"/>
    <w:rsid w:val="00A43EE6"/>
    <w:rsid w:val="00A4585A"/>
    <w:rsid w:val="00A5338F"/>
    <w:rsid w:val="00A605AC"/>
    <w:rsid w:val="00A60F49"/>
    <w:rsid w:val="00A61E15"/>
    <w:rsid w:val="00A66F91"/>
    <w:rsid w:val="00A70229"/>
    <w:rsid w:val="00A918D1"/>
    <w:rsid w:val="00A93A9A"/>
    <w:rsid w:val="00A97122"/>
    <w:rsid w:val="00AA219C"/>
    <w:rsid w:val="00AA374C"/>
    <w:rsid w:val="00AA59B5"/>
    <w:rsid w:val="00AA5C16"/>
    <w:rsid w:val="00AB1178"/>
    <w:rsid w:val="00AB1F31"/>
    <w:rsid w:val="00AB690D"/>
    <w:rsid w:val="00AC107E"/>
    <w:rsid w:val="00AC31D4"/>
    <w:rsid w:val="00AC5641"/>
    <w:rsid w:val="00AC6098"/>
    <w:rsid w:val="00AD3B26"/>
    <w:rsid w:val="00AD3BA9"/>
    <w:rsid w:val="00AE1107"/>
    <w:rsid w:val="00AE2BF6"/>
    <w:rsid w:val="00AE3370"/>
    <w:rsid w:val="00AE3D5B"/>
    <w:rsid w:val="00AE64CA"/>
    <w:rsid w:val="00AF7092"/>
    <w:rsid w:val="00B07427"/>
    <w:rsid w:val="00B11BC1"/>
    <w:rsid w:val="00B1324D"/>
    <w:rsid w:val="00B1491C"/>
    <w:rsid w:val="00B157E2"/>
    <w:rsid w:val="00B2262F"/>
    <w:rsid w:val="00B24A45"/>
    <w:rsid w:val="00B24D1F"/>
    <w:rsid w:val="00B25B92"/>
    <w:rsid w:val="00B26948"/>
    <w:rsid w:val="00B2694B"/>
    <w:rsid w:val="00B32AF7"/>
    <w:rsid w:val="00B34D51"/>
    <w:rsid w:val="00B36A0E"/>
    <w:rsid w:val="00B36BA1"/>
    <w:rsid w:val="00B40D67"/>
    <w:rsid w:val="00B43C45"/>
    <w:rsid w:val="00B554C9"/>
    <w:rsid w:val="00B55EE8"/>
    <w:rsid w:val="00B56E6C"/>
    <w:rsid w:val="00B61053"/>
    <w:rsid w:val="00B63D0E"/>
    <w:rsid w:val="00B7383B"/>
    <w:rsid w:val="00B73ABA"/>
    <w:rsid w:val="00B76798"/>
    <w:rsid w:val="00B80F70"/>
    <w:rsid w:val="00B83039"/>
    <w:rsid w:val="00B950AC"/>
    <w:rsid w:val="00BA45C6"/>
    <w:rsid w:val="00BA5B00"/>
    <w:rsid w:val="00BB0371"/>
    <w:rsid w:val="00BB1A07"/>
    <w:rsid w:val="00BB3C27"/>
    <w:rsid w:val="00BB6DAD"/>
    <w:rsid w:val="00BB7346"/>
    <w:rsid w:val="00BB7B51"/>
    <w:rsid w:val="00BC1555"/>
    <w:rsid w:val="00BC60A9"/>
    <w:rsid w:val="00BD1B7B"/>
    <w:rsid w:val="00BD2A32"/>
    <w:rsid w:val="00BE0C8A"/>
    <w:rsid w:val="00BE0F9C"/>
    <w:rsid w:val="00BE334D"/>
    <w:rsid w:val="00BE4988"/>
    <w:rsid w:val="00BE5F37"/>
    <w:rsid w:val="00BE6C0B"/>
    <w:rsid w:val="00BF1C24"/>
    <w:rsid w:val="00BF5E73"/>
    <w:rsid w:val="00C06939"/>
    <w:rsid w:val="00C173BF"/>
    <w:rsid w:val="00C21E3B"/>
    <w:rsid w:val="00C3462C"/>
    <w:rsid w:val="00C350EF"/>
    <w:rsid w:val="00C35B1A"/>
    <w:rsid w:val="00C41C7D"/>
    <w:rsid w:val="00C63023"/>
    <w:rsid w:val="00C63743"/>
    <w:rsid w:val="00C76C6C"/>
    <w:rsid w:val="00C80EC5"/>
    <w:rsid w:val="00C85669"/>
    <w:rsid w:val="00C86BB9"/>
    <w:rsid w:val="00C8707C"/>
    <w:rsid w:val="00C8772C"/>
    <w:rsid w:val="00C932BD"/>
    <w:rsid w:val="00CA43FD"/>
    <w:rsid w:val="00CA53F3"/>
    <w:rsid w:val="00CA6B90"/>
    <w:rsid w:val="00CA7C0E"/>
    <w:rsid w:val="00CB18EB"/>
    <w:rsid w:val="00CB335B"/>
    <w:rsid w:val="00CB441E"/>
    <w:rsid w:val="00CB7C59"/>
    <w:rsid w:val="00CC72E9"/>
    <w:rsid w:val="00CD25C2"/>
    <w:rsid w:val="00CD4D4E"/>
    <w:rsid w:val="00CE24E5"/>
    <w:rsid w:val="00CE41DB"/>
    <w:rsid w:val="00CE4D96"/>
    <w:rsid w:val="00CF1EA0"/>
    <w:rsid w:val="00D078C4"/>
    <w:rsid w:val="00D15EA5"/>
    <w:rsid w:val="00D2100B"/>
    <w:rsid w:val="00D22EA1"/>
    <w:rsid w:val="00D24220"/>
    <w:rsid w:val="00D25945"/>
    <w:rsid w:val="00D3089E"/>
    <w:rsid w:val="00D31D7A"/>
    <w:rsid w:val="00D33E60"/>
    <w:rsid w:val="00D460E7"/>
    <w:rsid w:val="00D6214B"/>
    <w:rsid w:val="00D63ABC"/>
    <w:rsid w:val="00D643B7"/>
    <w:rsid w:val="00D65332"/>
    <w:rsid w:val="00D675F1"/>
    <w:rsid w:val="00D73B96"/>
    <w:rsid w:val="00D77942"/>
    <w:rsid w:val="00D80807"/>
    <w:rsid w:val="00D8552A"/>
    <w:rsid w:val="00D865BA"/>
    <w:rsid w:val="00D86917"/>
    <w:rsid w:val="00D92F9A"/>
    <w:rsid w:val="00D9427D"/>
    <w:rsid w:val="00D96128"/>
    <w:rsid w:val="00DA36EE"/>
    <w:rsid w:val="00DA452E"/>
    <w:rsid w:val="00DA5128"/>
    <w:rsid w:val="00DB308D"/>
    <w:rsid w:val="00DB5F40"/>
    <w:rsid w:val="00DD1913"/>
    <w:rsid w:val="00DD19E8"/>
    <w:rsid w:val="00DD1E47"/>
    <w:rsid w:val="00DD58DD"/>
    <w:rsid w:val="00DD61A9"/>
    <w:rsid w:val="00DD6D28"/>
    <w:rsid w:val="00DD6EF1"/>
    <w:rsid w:val="00DE21F6"/>
    <w:rsid w:val="00DE4958"/>
    <w:rsid w:val="00E04361"/>
    <w:rsid w:val="00E064FD"/>
    <w:rsid w:val="00E1053A"/>
    <w:rsid w:val="00E13654"/>
    <w:rsid w:val="00E15DB7"/>
    <w:rsid w:val="00E16418"/>
    <w:rsid w:val="00E213DE"/>
    <w:rsid w:val="00E26AF3"/>
    <w:rsid w:val="00E276E0"/>
    <w:rsid w:val="00E314EA"/>
    <w:rsid w:val="00E33FDA"/>
    <w:rsid w:val="00E406D5"/>
    <w:rsid w:val="00E41CEF"/>
    <w:rsid w:val="00E4627C"/>
    <w:rsid w:val="00E51F41"/>
    <w:rsid w:val="00E56701"/>
    <w:rsid w:val="00E62754"/>
    <w:rsid w:val="00E64D2D"/>
    <w:rsid w:val="00E66DBA"/>
    <w:rsid w:val="00E86B53"/>
    <w:rsid w:val="00E9110B"/>
    <w:rsid w:val="00EA2B6F"/>
    <w:rsid w:val="00EA7AE9"/>
    <w:rsid w:val="00EB3478"/>
    <w:rsid w:val="00EB4B39"/>
    <w:rsid w:val="00EB6FE3"/>
    <w:rsid w:val="00EC21F6"/>
    <w:rsid w:val="00EC3F90"/>
    <w:rsid w:val="00EC4368"/>
    <w:rsid w:val="00EC7AB4"/>
    <w:rsid w:val="00ED2359"/>
    <w:rsid w:val="00EE0F65"/>
    <w:rsid w:val="00EE1186"/>
    <w:rsid w:val="00EE311F"/>
    <w:rsid w:val="00EE44DA"/>
    <w:rsid w:val="00EE59BD"/>
    <w:rsid w:val="00EF190C"/>
    <w:rsid w:val="00F01358"/>
    <w:rsid w:val="00F06D18"/>
    <w:rsid w:val="00F07510"/>
    <w:rsid w:val="00F126BB"/>
    <w:rsid w:val="00F144E0"/>
    <w:rsid w:val="00F246A1"/>
    <w:rsid w:val="00F27115"/>
    <w:rsid w:val="00F37917"/>
    <w:rsid w:val="00F43D66"/>
    <w:rsid w:val="00F5513E"/>
    <w:rsid w:val="00F63F3F"/>
    <w:rsid w:val="00F66FA5"/>
    <w:rsid w:val="00F71678"/>
    <w:rsid w:val="00F730E3"/>
    <w:rsid w:val="00F755E9"/>
    <w:rsid w:val="00F86F5F"/>
    <w:rsid w:val="00F909CD"/>
    <w:rsid w:val="00F974D1"/>
    <w:rsid w:val="00F97986"/>
    <w:rsid w:val="00FA121E"/>
    <w:rsid w:val="00FA16E0"/>
    <w:rsid w:val="00FC4397"/>
    <w:rsid w:val="00FC499D"/>
    <w:rsid w:val="00FC57F5"/>
    <w:rsid w:val="00FD05AD"/>
    <w:rsid w:val="00FD0666"/>
    <w:rsid w:val="00FD44D7"/>
    <w:rsid w:val="00FD7295"/>
    <w:rsid w:val="00FE2187"/>
    <w:rsid w:val="00FE320C"/>
    <w:rsid w:val="00FF1EFE"/>
    <w:rsid w:val="00FF5E37"/>
    <w:rsid w:val="4F9D3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F50FBCA"/>
  <w15:docId w15:val="{53C54334-C07B-4C64-9867-4E8FEA829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uiPriority="9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iPriority="1" w:unhideWhenUsed="1" w:qFormat="1"/>
    <w:lsdException w:name="List Number" w:uiPriority="1" w:qFormat="1"/>
    <w:lsdException w:name="List 2" w:semiHidden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" w:unhideWhenUsed="1" w:qFormat="1"/>
    <w:lsdException w:name="List Bullet 3" w:semiHidden="1" w:uiPriority="1" w:unhideWhenUsed="1" w:qFormat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" w:unhideWhenUsed="1" w:qFormat="1"/>
    <w:lsdException w:name="List Number 4" w:semiHidden="1" w:unhideWhenUsed="1"/>
    <w:lsdException w:name="List Number 5" w:semiHidden="1" w:unhideWhenUsed="1"/>
    <w:lsdException w:name="Title" w:uiPriority="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uiPriority="9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/>
    <w:lsdException w:name="Quote" w:uiPriority="9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9"/>
    <w:rsid w:val="00DB5F40"/>
    <w:pPr>
      <w:spacing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Heading1">
    <w:name w:val="heading 1"/>
    <w:basedOn w:val="Normal"/>
    <w:next w:val="BodyText"/>
    <w:link w:val="Heading1Char"/>
    <w:qFormat/>
    <w:rsid w:val="00452E7B"/>
    <w:pPr>
      <w:keepNext/>
      <w:spacing w:before="240" w:line="400" w:lineRule="exact"/>
      <w:outlineLvl w:val="0"/>
    </w:pPr>
    <w:rPr>
      <w:rFonts w:asciiTheme="majorHAnsi" w:hAnsiTheme="majorHAnsi" w:cstheme="majorHAnsi"/>
      <w:bCs/>
      <w:color w:val="4F2D7F" w:themeColor="accent1"/>
      <w:kern w:val="32"/>
      <w:sz w:val="36"/>
      <w:szCs w:val="28"/>
    </w:rPr>
  </w:style>
  <w:style w:type="paragraph" w:styleId="Heading2">
    <w:name w:val="heading 2"/>
    <w:basedOn w:val="Heading1"/>
    <w:next w:val="BodyText"/>
    <w:link w:val="Heading2Char"/>
    <w:qFormat/>
    <w:rsid w:val="00FE2187"/>
    <w:pPr>
      <w:spacing w:line="320" w:lineRule="exact"/>
      <w:outlineLvl w:val="1"/>
    </w:pPr>
    <w:rPr>
      <w:bCs w:val="0"/>
      <w:sz w:val="26"/>
      <w:szCs w:val="19"/>
    </w:rPr>
  </w:style>
  <w:style w:type="paragraph" w:styleId="Heading3">
    <w:name w:val="heading 3"/>
    <w:basedOn w:val="Heading2"/>
    <w:next w:val="BodyText"/>
    <w:qFormat/>
    <w:rsid w:val="00FE2187"/>
    <w:pPr>
      <w:spacing w:line="240" w:lineRule="atLeast"/>
      <w:outlineLvl w:val="2"/>
    </w:pPr>
    <w:rPr>
      <w:rFonts w:asciiTheme="minorHAnsi" w:hAnsiTheme="minorHAnsi" w:cstheme="minorHAnsi"/>
      <w:b/>
      <w:bCs/>
      <w:sz w:val="18"/>
      <w:szCs w:val="18"/>
    </w:rPr>
  </w:style>
  <w:style w:type="paragraph" w:styleId="Heading4">
    <w:name w:val="heading 4"/>
    <w:basedOn w:val="Heading3"/>
    <w:next w:val="BodyText"/>
    <w:link w:val="Heading4Char"/>
    <w:qFormat/>
    <w:rsid w:val="00452E7B"/>
    <w:pPr>
      <w:outlineLvl w:val="3"/>
    </w:pPr>
    <w:rPr>
      <w:b w:val="0"/>
      <w:bCs w:val="0"/>
    </w:rPr>
  </w:style>
  <w:style w:type="paragraph" w:styleId="Heading5">
    <w:name w:val="heading 5"/>
    <w:basedOn w:val="Normal"/>
    <w:next w:val="Normal"/>
    <w:semiHidden/>
    <w:qFormat/>
    <w:rsid w:val="00452E7B"/>
    <w:pPr>
      <w:numPr>
        <w:ilvl w:val="4"/>
        <w:numId w:val="7"/>
      </w:numPr>
      <w:spacing w:before="24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semiHidden/>
    <w:qFormat/>
    <w:rsid w:val="00452E7B"/>
    <w:pPr>
      <w:numPr>
        <w:ilvl w:val="5"/>
        <w:numId w:val="7"/>
      </w:num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Heading7">
    <w:name w:val="heading 7"/>
    <w:basedOn w:val="Normal"/>
    <w:next w:val="Normal"/>
    <w:semiHidden/>
    <w:qFormat/>
    <w:rsid w:val="00452E7B"/>
    <w:pPr>
      <w:numPr>
        <w:ilvl w:val="6"/>
        <w:numId w:val="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semiHidden/>
    <w:qFormat/>
    <w:rsid w:val="00452E7B"/>
    <w:pPr>
      <w:numPr>
        <w:ilvl w:val="7"/>
        <w:numId w:val="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qFormat/>
    <w:rsid w:val="00452E7B"/>
    <w:pPr>
      <w:numPr>
        <w:ilvl w:val="8"/>
        <w:numId w:val="7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452E7B"/>
  </w:style>
  <w:style w:type="paragraph" w:styleId="ListBullet">
    <w:name w:val="List Bullet"/>
    <w:basedOn w:val="Normal"/>
    <w:link w:val="ListBulletChar"/>
    <w:uiPriority w:val="1"/>
    <w:qFormat/>
    <w:rsid w:val="00894ACE"/>
    <w:pPr>
      <w:numPr>
        <w:numId w:val="30"/>
      </w:numPr>
    </w:pPr>
  </w:style>
  <w:style w:type="paragraph" w:styleId="ListNumber">
    <w:name w:val="List Number"/>
    <w:basedOn w:val="Normal"/>
    <w:uiPriority w:val="1"/>
    <w:qFormat/>
    <w:rsid w:val="00894ACE"/>
    <w:pPr>
      <w:numPr>
        <w:numId w:val="33"/>
      </w:numPr>
    </w:pPr>
  </w:style>
  <w:style w:type="paragraph" w:styleId="Header">
    <w:name w:val="header"/>
    <w:link w:val="HeaderChar"/>
    <w:uiPriority w:val="99"/>
    <w:rsid w:val="00452E7B"/>
    <w:pPr>
      <w:tabs>
        <w:tab w:val="right" w:pos="8562"/>
      </w:tabs>
    </w:pPr>
    <w:rPr>
      <w:rFonts w:asciiTheme="minorHAnsi" w:hAnsiTheme="minorHAnsi" w:cs="Arial"/>
      <w:b/>
      <w:color w:val="747678" w:themeColor="background2"/>
      <w:sz w:val="16"/>
      <w:lang w:val="en-GB"/>
    </w:rPr>
  </w:style>
  <w:style w:type="paragraph" w:styleId="Footer">
    <w:name w:val="footer"/>
    <w:link w:val="FooterChar"/>
    <w:uiPriority w:val="9"/>
    <w:semiHidden/>
    <w:rsid w:val="00004B8D"/>
    <w:pPr>
      <w:tabs>
        <w:tab w:val="right" w:pos="8636"/>
      </w:tabs>
      <w:jc w:val="right"/>
    </w:pPr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paragraph" w:customStyle="1" w:styleId="AppendicesTitle">
    <w:name w:val="Appendices Title"/>
    <w:basedOn w:val="Heading2"/>
    <w:next w:val="Normal"/>
    <w:uiPriority w:val="9"/>
    <w:semiHidden/>
    <w:rsid w:val="00452E7B"/>
    <w:rPr>
      <w:color w:val="auto"/>
    </w:rPr>
  </w:style>
  <w:style w:type="paragraph" w:customStyle="1" w:styleId="AppendixTitle">
    <w:name w:val="Appendix Title"/>
    <w:basedOn w:val="Normal"/>
    <w:next w:val="BodyText"/>
    <w:rsid w:val="00E9110B"/>
    <w:pPr>
      <w:pageBreakBefore/>
      <w:framePr w:w="8630" w:wrap="around" w:vAnchor="page" w:hAnchor="text" w:y="1419" w:anchorLock="1"/>
      <w:spacing w:line="800" w:lineRule="exact"/>
    </w:pPr>
    <w:rPr>
      <w:rFonts w:asciiTheme="majorHAnsi" w:hAnsiTheme="majorHAnsi" w:cstheme="majorHAnsi"/>
      <w:bCs/>
      <w:color w:val="4F2D7F" w:themeColor="accent1"/>
      <w:kern w:val="28"/>
      <w:sz w:val="72"/>
      <w:szCs w:val="32"/>
    </w:rPr>
  </w:style>
  <w:style w:type="paragraph" w:styleId="Title">
    <w:name w:val="Title"/>
    <w:basedOn w:val="Normal"/>
    <w:next w:val="BodyText"/>
    <w:uiPriority w:val="1"/>
    <w:qFormat/>
    <w:rsid w:val="00452E7B"/>
    <w:pPr>
      <w:spacing w:after="360" w:line="800" w:lineRule="exact"/>
      <w:outlineLvl w:val="0"/>
    </w:pPr>
    <w:rPr>
      <w:rFonts w:asciiTheme="majorHAnsi" w:hAnsiTheme="majorHAnsi" w:cstheme="majorHAnsi"/>
      <w:b/>
      <w:bCs/>
      <w:color w:val="4F2D7F" w:themeColor="accent1"/>
      <w:kern w:val="28"/>
      <w:sz w:val="72"/>
      <w:szCs w:val="32"/>
    </w:rPr>
  </w:style>
  <w:style w:type="paragraph" w:customStyle="1" w:styleId="ChapterTitle">
    <w:name w:val="Chapter Title"/>
    <w:basedOn w:val="Subtitle"/>
    <w:uiPriority w:val="9"/>
    <w:semiHidden/>
    <w:rsid w:val="00452E7B"/>
    <w:pPr>
      <w:pBdr>
        <w:bottom w:val="single" w:sz="4" w:space="5" w:color="auto"/>
      </w:pBdr>
      <w:spacing w:after="720" w:line="240" w:lineRule="atLeast"/>
    </w:pPr>
    <w:rPr>
      <w:sz w:val="18"/>
    </w:rPr>
  </w:style>
  <w:style w:type="paragraph" w:styleId="ListBullet2">
    <w:name w:val="List Bullet 2"/>
    <w:basedOn w:val="Normal"/>
    <w:uiPriority w:val="1"/>
    <w:qFormat/>
    <w:rsid w:val="00894ACE"/>
    <w:pPr>
      <w:numPr>
        <w:ilvl w:val="1"/>
        <w:numId w:val="30"/>
      </w:numPr>
    </w:pPr>
  </w:style>
  <w:style w:type="paragraph" w:styleId="ListNumber2">
    <w:name w:val="List Number 2"/>
    <w:basedOn w:val="Normal"/>
    <w:uiPriority w:val="1"/>
    <w:qFormat/>
    <w:rsid w:val="00894ACE"/>
    <w:pPr>
      <w:numPr>
        <w:ilvl w:val="1"/>
        <w:numId w:val="33"/>
      </w:numPr>
    </w:pPr>
  </w:style>
  <w:style w:type="paragraph" w:styleId="ListNumber3">
    <w:name w:val="List Number 3"/>
    <w:basedOn w:val="Normal"/>
    <w:uiPriority w:val="1"/>
    <w:qFormat/>
    <w:rsid w:val="00894ACE"/>
    <w:pPr>
      <w:numPr>
        <w:ilvl w:val="2"/>
        <w:numId w:val="33"/>
      </w:numPr>
    </w:pPr>
  </w:style>
  <w:style w:type="paragraph" w:customStyle="1" w:styleId="MarginNotes">
    <w:name w:val="Margin Notes"/>
    <w:semiHidden/>
    <w:rsid w:val="00452E7B"/>
    <w:rPr>
      <w:rFonts w:asciiTheme="minorHAnsi" w:hAnsiTheme="minorHAnsi" w:cs="Arial"/>
      <w:sz w:val="16"/>
      <w:lang w:val="en-GB"/>
    </w:rPr>
  </w:style>
  <w:style w:type="paragraph" w:customStyle="1" w:styleId="SectionTitle">
    <w:name w:val="Section Title"/>
    <w:next w:val="BodyText"/>
    <w:rsid w:val="00E9110B"/>
    <w:pPr>
      <w:pageBreakBefore/>
      <w:framePr w:w="8630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TableHeading">
    <w:name w:val="Table Heading"/>
    <w:uiPriority w:val="2"/>
    <w:qFormat/>
    <w:rsid w:val="00167017"/>
    <w:pPr>
      <w:spacing w:before="60" w:after="60"/>
    </w:pPr>
    <w:rPr>
      <w:rFonts w:asciiTheme="minorHAnsi" w:hAnsiTheme="minorHAnsi" w:cs="Arial"/>
      <w:b/>
      <w:bCs/>
      <w:color w:val="4F2D7F" w:themeColor="accent1"/>
      <w:kern w:val="28"/>
      <w:sz w:val="18"/>
      <w:szCs w:val="32"/>
      <w:lang w:val="en-GB"/>
    </w:rPr>
  </w:style>
  <w:style w:type="paragraph" w:customStyle="1" w:styleId="TableText">
    <w:name w:val="Table Text"/>
    <w:uiPriority w:val="2"/>
    <w:qFormat/>
    <w:rsid w:val="00167017"/>
    <w:pPr>
      <w:spacing w:before="60" w:after="60"/>
    </w:pPr>
    <w:rPr>
      <w:rFonts w:asciiTheme="minorHAnsi" w:hAnsiTheme="minorHAnsi" w:cs="Arial"/>
      <w:sz w:val="18"/>
      <w:lang w:val="en-GB"/>
    </w:rPr>
  </w:style>
  <w:style w:type="paragraph" w:customStyle="1" w:styleId="TintBoxTextBlack">
    <w:name w:val="Tint Box Text Black"/>
    <w:semiHidden/>
    <w:rsid w:val="00452E7B"/>
    <w:pPr>
      <w:spacing w:after="240" w:line="240" w:lineRule="atLeast"/>
    </w:pPr>
    <w:rPr>
      <w:rFonts w:asciiTheme="minorHAnsi" w:hAnsiTheme="minorHAnsi" w:cs="Arial"/>
      <w:b/>
      <w:sz w:val="18"/>
      <w:lang w:val="en-GB"/>
    </w:rPr>
  </w:style>
  <w:style w:type="paragraph" w:customStyle="1" w:styleId="TintBoxTextWhite">
    <w:name w:val="Tint Box Text White"/>
    <w:basedOn w:val="TintBoxTextBlack"/>
    <w:semiHidden/>
    <w:rsid w:val="00452E7B"/>
    <w:rPr>
      <w:color w:val="FFFFFF"/>
    </w:rPr>
  </w:style>
  <w:style w:type="paragraph" w:styleId="TOC1">
    <w:name w:val="toc 1"/>
    <w:next w:val="Normal"/>
    <w:uiPriority w:val="39"/>
    <w:rsid w:val="00452E7B"/>
    <w:pPr>
      <w:tabs>
        <w:tab w:val="right" w:pos="8505"/>
      </w:tabs>
      <w:spacing w:before="120"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TOC2">
    <w:name w:val="toc 2"/>
    <w:next w:val="Normal"/>
    <w:semiHidden/>
    <w:rsid w:val="00452E7B"/>
    <w:pPr>
      <w:tabs>
        <w:tab w:val="right" w:pos="8363"/>
      </w:tabs>
      <w:spacing w:after="120" w:line="240" w:lineRule="atLeast"/>
      <w:ind w:left="198"/>
    </w:pPr>
    <w:rPr>
      <w:rFonts w:asciiTheme="minorHAnsi" w:hAnsiTheme="minorHAnsi" w:cs="Arial"/>
      <w:sz w:val="18"/>
      <w:szCs w:val="24"/>
      <w:lang w:val="en-GB"/>
    </w:rPr>
  </w:style>
  <w:style w:type="paragraph" w:styleId="TOC3">
    <w:name w:val="toc 3"/>
    <w:basedOn w:val="TOC2"/>
    <w:next w:val="Normal"/>
    <w:semiHidden/>
    <w:rsid w:val="00452E7B"/>
    <w:pPr>
      <w:ind w:left="403"/>
    </w:pPr>
  </w:style>
  <w:style w:type="paragraph" w:customStyle="1" w:styleId="TradingName">
    <w:name w:val="Trading Name"/>
    <w:semiHidden/>
    <w:rsid w:val="00094333"/>
    <w:pPr>
      <w:spacing w:line="180" w:lineRule="atLeast"/>
    </w:pPr>
    <w:rPr>
      <w:rFonts w:asciiTheme="minorHAnsi" w:eastAsia="SimHei" w:hAnsiTheme="minorHAnsi" w:cs="Arial"/>
      <w:b/>
      <w:sz w:val="16"/>
      <w:lang w:val="en-GB"/>
    </w:rPr>
  </w:style>
  <w:style w:type="paragraph" w:customStyle="1" w:styleId="PartnerAddress">
    <w:name w:val="Partner Address"/>
    <w:semiHidden/>
    <w:rsid w:val="00094333"/>
    <w:rPr>
      <w:rFonts w:asciiTheme="minorHAnsi" w:eastAsia="SimHei" w:hAnsiTheme="minorHAnsi" w:cs="Arial"/>
      <w:sz w:val="16"/>
      <w:lang w:val="en-GB"/>
    </w:rPr>
  </w:style>
  <w:style w:type="paragraph" w:customStyle="1" w:styleId="HalfLineBreak">
    <w:name w:val="Half Line Break"/>
    <w:semiHidden/>
    <w:rsid w:val="00452E7B"/>
    <w:pPr>
      <w:framePr w:wrap="around" w:vAnchor="page" w:hAnchor="page" w:x="9016" w:y="3970"/>
      <w:suppressOverlap/>
    </w:pPr>
    <w:rPr>
      <w:rFonts w:asciiTheme="minorHAnsi" w:eastAsia="SimHei" w:hAnsiTheme="minorHAnsi" w:cs="Arial"/>
      <w:b/>
      <w:sz w:val="7"/>
      <w:lang w:val="en-GB"/>
    </w:rPr>
  </w:style>
  <w:style w:type="paragraph" w:customStyle="1" w:styleId="LetterFooterTitle">
    <w:name w:val="Letter Footer Title"/>
    <w:next w:val="LetterFooter"/>
    <w:uiPriority w:val="9"/>
    <w:semiHidden/>
    <w:rsid w:val="000162B0"/>
    <w:pPr>
      <w:spacing w:line="140" w:lineRule="atLeast"/>
    </w:pPr>
    <w:rPr>
      <w:rFonts w:ascii="Arial Narrow" w:hAnsi="Arial Narrow" w:cs="Arial"/>
      <w:b/>
      <w:sz w:val="12"/>
      <w:lang w:val="en-GB"/>
    </w:rPr>
  </w:style>
  <w:style w:type="paragraph" w:customStyle="1" w:styleId="LetterFooter">
    <w:name w:val="Letter Footer"/>
    <w:uiPriority w:val="9"/>
    <w:semiHidden/>
    <w:rsid w:val="00321A76"/>
    <w:pPr>
      <w:spacing w:line="140" w:lineRule="atLeast"/>
    </w:pPr>
    <w:rPr>
      <w:rFonts w:ascii="Arial Narrow" w:hAnsi="Arial Narrow" w:cs="Arial"/>
      <w:sz w:val="12"/>
      <w:lang w:val="en-GB"/>
    </w:rPr>
  </w:style>
  <w:style w:type="paragraph" w:styleId="Subtitle">
    <w:name w:val="Subtitle"/>
    <w:uiPriority w:val="9"/>
    <w:rsid w:val="00452E7B"/>
    <w:pPr>
      <w:spacing w:after="840" w:line="280" w:lineRule="atLeast"/>
      <w:outlineLvl w:val="1"/>
    </w:pPr>
    <w:rPr>
      <w:rFonts w:asciiTheme="majorHAnsi" w:hAnsiTheme="majorHAnsi" w:cs="Arial"/>
      <w:bCs/>
      <w:color w:val="747678" w:themeColor="background2"/>
      <w:kern w:val="28"/>
      <w:sz w:val="36"/>
      <w:szCs w:val="24"/>
      <w:lang w:val="en-GB"/>
    </w:rPr>
  </w:style>
  <w:style w:type="paragraph" w:customStyle="1" w:styleId="Contents">
    <w:name w:val="Contents"/>
    <w:next w:val="Normal"/>
    <w:uiPriority w:val="9"/>
    <w:unhideWhenUsed/>
    <w:rsid w:val="00452E7B"/>
    <w:pPr>
      <w:framePr w:w="8629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Copyright">
    <w:name w:val="Copyright"/>
    <w:semiHidden/>
    <w:rsid w:val="00452E7B"/>
    <w:pPr>
      <w:framePr w:hSpace="181" w:wrap="around" w:hAnchor="margin" w:yAlign="bottom"/>
      <w:spacing w:after="80"/>
    </w:pPr>
    <w:rPr>
      <w:rFonts w:ascii="Arial Narrow" w:hAnsi="Arial Narrow" w:cs="Arial"/>
      <w:color w:val="747678" w:themeColor="background2"/>
      <w:sz w:val="12"/>
      <w:lang w:val="en-GB"/>
    </w:rPr>
  </w:style>
  <w:style w:type="paragraph" w:customStyle="1" w:styleId="LandscapeHeader">
    <w:name w:val="Landscape Header"/>
    <w:basedOn w:val="Header"/>
    <w:semiHidden/>
    <w:rsid w:val="00452E7B"/>
    <w:pPr>
      <w:tabs>
        <w:tab w:val="clear" w:pos="8562"/>
        <w:tab w:val="right" w:pos="13438"/>
      </w:tabs>
    </w:pPr>
  </w:style>
  <w:style w:type="paragraph" w:customStyle="1" w:styleId="ReferenceText">
    <w:name w:val="Reference 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kern w:val="32"/>
      <w:sz w:val="18"/>
      <w:szCs w:val="24"/>
      <w:lang w:val="en-GB"/>
    </w:rPr>
  </w:style>
  <w:style w:type="paragraph" w:customStyle="1" w:styleId="ReferenceTitle">
    <w:name w:val="Reference Title"/>
    <w:next w:val="Reference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b/>
      <w:kern w:val="32"/>
      <w:sz w:val="18"/>
      <w:szCs w:val="24"/>
      <w:lang w:val="en-GB"/>
    </w:rPr>
  </w:style>
  <w:style w:type="table" w:styleId="TableGrid">
    <w:name w:val="Table Grid"/>
    <w:basedOn w:val="TableNormal"/>
    <w:rsid w:val="00452E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Bullet">
    <w:name w:val="Paragraph Bullet"/>
    <w:basedOn w:val="Normal"/>
    <w:uiPriority w:val="1"/>
    <w:rsid w:val="00452E7B"/>
    <w:pPr>
      <w:numPr>
        <w:numId w:val="9"/>
      </w:numPr>
    </w:pPr>
  </w:style>
  <w:style w:type="paragraph" w:customStyle="1" w:styleId="ParagraphBullet2">
    <w:name w:val="Paragraph Bullet 2"/>
    <w:basedOn w:val="Normal"/>
    <w:uiPriority w:val="1"/>
    <w:rsid w:val="00452E7B"/>
    <w:pPr>
      <w:numPr>
        <w:ilvl w:val="1"/>
        <w:numId w:val="9"/>
      </w:numPr>
    </w:pPr>
  </w:style>
  <w:style w:type="paragraph" w:customStyle="1" w:styleId="MarginNotesHeading">
    <w:name w:val="Margin Notes Heading"/>
    <w:basedOn w:val="MarginNotes"/>
    <w:semiHidden/>
    <w:rsid w:val="00452E7B"/>
    <w:rPr>
      <w:b/>
    </w:rPr>
  </w:style>
  <w:style w:type="paragraph" w:styleId="Quote">
    <w:name w:val="Quote"/>
    <w:basedOn w:val="BodyText"/>
    <w:uiPriority w:val="9"/>
    <w:unhideWhenUsed/>
    <w:rsid w:val="00452E7B"/>
    <w:rPr>
      <w:sz w:val="28"/>
    </w:rPr>
  </w:style>
  <w:style w:type="paragraph" w:styleId="MacroText">
    <w:name w:val="macro"/>
    <w:semiHidden/>
    <w:rsid w:val="00452E7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GB"/>
    </w:rPr>
  </w:style>
  <w:style w:type="paragraph" w:customStyle="1" w:styleId="ContactDetails">
    <w:name w:val="Contact Details"/>
    <w:uiPriority w:val="9"/>
    <w:unhideWhenUsed/>
    <w:rsid w:val="00452E7B"/>
    <w:rPr>
      <w:rFonts w:asciiTheme="minorHAnsi" w:hAnsiTheme="minorHAnsi" w:cs="Arial"/>
      <w:sz w:val="16"/>
      <w:lang w:val="en-GB"/>
    </w:rPr>
  </w:style>
  <w:style w:type="paragraph" w:customStyle="1" w:styleId="ContactDetailsTitle">
    <w:name w:val="Contact Details Title"/>
    <w:basedOn w:val="ContactDetails"/>
    <w:next w:val="ContactDetails"/>
    <w:uiPriority w:val="9"/>
    <w:unhideWhenUsed/>
    <w:rsid w:val="00452E7B"/>
    <w:rPr>
      <w:b/>
    </w:rPr>
  </w:style>
  <w:style w:type="paragraph" w:customStyle="1" w:styleId="NumberedHeading1">
    <w:name w:val="Numbered Heading 1"/>
    <w:next w:val="BodyText"/>
    <w:uiPriority w:val="3"/>
    <w:qFormat/>
    <w:rsid w:val="00452E7B"/>
    <w:pPr>
      <w:numPr>
        <w:numId w:val="8"/>
      </w:numPr>
      <w:spacing w:before="240" w:after="120" w:line="400" w:lineRule="exact"/>
    </w:pPr>
    <w:rPr>
      <w:rFonts w:asciiTheme="majorHAnsi" w:hAnsiTheme="majorHAnsi" w:cstheme="majorHAnsi"/>
      <w:color w:val="4F2D7F" w:themeColor="accent1"/>
      <w:sz w:val="36"/>
      <w:lang w:val="en-GB"/>
    </w:rPr>
  </w:style>
  <w:style w:type="paragraph" w:customStyle="1" w:styleId="NumberedHeading2">
    <w:name w:val="Numbered Heading 2"/>
    <w:next w:val="BodyText"/>
    <w:uiPriority w:val="3"/>
    <w:qFormat/>
    <w:rsid w:val="00004B8D"/>
    <w:pPr>
      <w:numPr>
        <w:ilvl w:val="1"/>
        <w:numId w:val="8"/>
      </w:numPr>
      <w:spacing w:before="240" w:after="120" w:line="320" w:lineRule="exact"/>
    </w:pPr>
    <w:rPr>
      <w:rFonts w:asciiTheme="majorHAnsi" w:hAnsiTheme="majorHAnsi" w:cstheme="majorHAnsi"/>
      <w:color w:val="4F2D7F" w:themeColor="accent1"/>
      <w:sz w:val="26"/>
      <w:szCs w:val="28"/>
      <w:lang w:val="en-GB"/>
    </w:rPr>
  </w:style>
  <w:style w:type="paragraph" w:styleId="BalloonText">
    <w:name w:val="Balloon Text"/>
    <w:basedOn w:val="Normal"/>
    <w:link w:val="BalloonTextChar"/>
    <w:uiPriority w:val="9"/>
    <w:semiHidden/>
    <w:rsid w:val="00452E7B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"/>
    <w:semiHidden/>
    <w:rsid w:val="00452E7B"/>
    <w:rPr>
      <w:rFonts w:asciiTheme="minorHAnsi" w:hAnsiTheme="minorHAnsi" w:cs="Tahoma"/>
      <w:sz w:val="16"/>
      <w:szCs w:val="16"/>
      <w:lang w:val="en-GB"/>
    </w:rPr>
  </w:style>
  <w:style w:type="table" w:customStyle="1" w:styleId="GTITableStyle1">
    <w:name w:val="GTI Table Style 1"/>
    <w:basedOn w:val="TableNormal"/>
    <w:uiPriority w:val="99"/>
    <w:rsid w:val="00167017"/>
    <w:rPr>
      <w:rFonts w:asciiTheme="minorHAnsi" w:hAnsiTheme="minorHAnsi"/>
    </w:rPr>
    <w:tblPr>
      <w:tblBorders>
        <w:bottom w:val="single" w:sz="2" w:space="0" w:color="4F2D7F" w:themeColor="accent1"/>
        <w:insideH w:val="single" w:sz="2" w:space="0" w:color="4F2D7F" w:themeColor="accent1"/>
      </w:tblBorders>
      <w:tblCellMar>
        <w:left w:w="28" w:type="dxa"/>
        <w:right w:w="2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BodyTextChar">
    <w:name w:val="Body Text Char"/>
    <w:basedOn w:val="DefaultParagraphFont"/>
    <w:link w:val="BodyText"/>
    <w:rsid w:val="00452E7B"/>
    <w:rPr>
      <w:rFonts w:asciiTheme="minorHAnsi" w:hAnsiTheme="minorHAnsi" w:cs="Arial"/>
      <w:sz w:val="18"/>
      <w:lang w:val="en-GB"/>
    </w:rPr>
  </w:style>
  <w:style w:type="paragraph" w:customStyle="1" w:styleId="NoParagraphStyle">
    <w:name w:val="[No Paragraph Style]"/>
    <w:semiHidden/>
    <w:rsid w:val="008B204B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Address1">
    <w:name w:val="Address1"/>
    <w:basedOn w:val="PartnerAddress"/>
    <w:rsid w:val="00452E7B"/>
    <w:pPr>
      <w:spacing w:after="120"/>
    </w:pPr>
    <w:rPr>
      <w:szCs w:val="16"/>
    </w:rPr>
  </w:style>
  <w:style w:type="paragraph" w:customStyle="1" w:styleId="AppendixTitleLandscape">
    <w:name w:val="Appendix Title Landscape"/>
    <w:basedOn w:val="Normal"/>
    <w:next w:val="BodyText"/>
    <w:uiPriority w:val="4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numbering" w:customStyle="1" w:styleId="GTListBullet">
    <w:name w:val="GT List Bullet"/>
    <w:uiPriority w:val="99"/>
    <w:rsid w:val="00894ACE"/>
    <w:pPr>
      <w:numPr>
        <w:numId w:val="10"/>
      </w:numPr>
    </w:pPr>
  </w:style>
  <w:style w:type="paragraph" w:customStyle="1" w:styleId="Backpage">
    <w:name w:val="Back page"/>
    <w:uiPriority w:val="9"/>
    <w:semiHidden/>
    <w:rsid w:val="00452E7B"/>
    <w:rPr>
      <w:rFonts w:asciiTheme="majorHAnsi" w:hAnsiTheme="majorHAnsi" w:cs="Arial"/>
      <w:b/>
      <w:sz w:val="18"/>
      <w:lang w:val="en-GB"/>
    </w:rPr>
  </w:style>
  <w:style w:type="paragraph" w:customStyle="1" w:styleId="ClientAddress">
    <w:name w:val="Client Address"/>
    <w:basedOn w:val="BodyText"/>
    <w:rsid w:val="00452E7B"/>
    <w:pPr>
      <w:framePr w:hSpace="180" w:wrap="around" w:vAnchor="text" w:hAnchor="text" w:y="1"/>
      <w:spacing w:after="0" w:line="240" w:lineRule="auto"/>
      <w:suppressOverlap/>
    </w:pPr>
  </w:style>
  <w:style w:type="paragraph" w:customStyle="1" w:styleId="fineprinturlemailLetterVFineprint">
    <w:name w:val="fine print_url_email (Letter V:Fine print)"/>
    <w:basedOn w:val="NoParagraphStyle"/>
    <w:uiPriority w:val="99"/>
    <w:semiHidden/>
    <w:rsid w:val="008B204B"/>
    <w:pPr>
      <w:tabs>
        <w:tab w:val="left" w:pos="300"/>
      </w:tabs>
      <w:suppressAutoHyphens/>
      <w:spacing w:after="50" w:line="260" w:lineRule="atLeast"/>
    </w:pPr>
    <w:rPr>
      <w:rFonts w:ascii="News Gothic Medium" w:hAnsi="News Gothic Medium" w:cs="News Gothic Medium"/>
      <w:spacing w:val="-2"/>
      <w:sz w:val="13"/>
      <w:szCs w:val="13"/>
    </w:rPr>
  </w:style>
  <w:style w:type="character" w:customStyle="1" w:styleId="FooterChar">
    <w:name w:val="Footer Char"/>
    <w:basedOn w:val="DefaultParagraphFont"/>
    <w:link w:val="Footer"/>
    <w:uiPriority w:val="9"/>
    <w:semiHidden/>
    <w:rsid w:val="00004B8D"/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character" w:styleId="Hyperlink">
    <w:name w:val="Hyperlink"/>
    <w:basedOn w:val="DefaultParagraphFont"/>
    <w:uiPriority w:val="99"/>
    <w:rsid w:val="00452E7B"/>
    <w:rPr>
      <w:color w:val="0000FF"/>
      <w:u w:val="single"/>
      <w:lang w:val="en-GB"/>
    </w:rPr>
  </w:style>
  <w:style w:type="character" w:customStyle="1" w:styleId="HyperlinkLetterV">
    <w:name w:val="Hyperlink (Letter V)"/>
    <w:uiPriority w:val="99"/>
    <w:semiHidden/>
    <w:rsid w:val="008B204B"/>
    <w:rPr>
      <w:color w:val="0F00E0"/>
      <w:u w:val="thick"/>
      <w:lang w:val="en-GB"/>
    </w:rPr>
  </w:style>
  <w:style w:type="paragraph" w:styleId="NoSpacing">
    <w:name w:val="No Spacing"/>
    <w:uiPriority w:val="1"/>
    <w:semiHidden/>
    <w:rsid w:val="00452E7B"/>
    <w:rPr>
      <w:rFonts w:asciiTheme="minorHAnsi" w:hAnsiTheme="minorHAnsi" w:cs="Arial"/>
      <w:sz w:val="18"/>
      <w:lang w:val="en-GB"/>
    </w:rPr>
  </w:style>
  <w:style w:type="paragraph" w:customStyle="1" w:styleId="PDesignationBCLetterV">
    <w:name w:val="P Designation (BC) (Letter V)"/>
    <w:basedOn w:val="Normal"/>
    <w:uiPriority w:val="99"/>
    <w:semiHidden/>
    <w:rsid w:val="008B204B"/>
    <w:pPr>
      <w:autoSpaceDE w:val="0"/>
      <w:autoSpaceDN w:val="0"/>
      <w:adjustRightInd w:val="0"/>
      <w:spacing w:line="130" w:lineRule="atLeast"/>
      <w:textAlignment w:val="center"/>
    </w:pPr>
    <w:rPr>
      <w:rFonts w:ascii="News Gothic Bold" w:hAnsi="News Gothic Bold" w:cs="News Gothic Bold"/>
      <w:b/>
      <w:bCs/>
      <w:color w:val="000000"/>
      <w:sz w:val="10"/>
      <w:szCs w:val="10"/>
    </w:rPr>
  </w:style>
  <w:style w:type="character" w:styleId="PageNumber">
    <w:name w:val="page number"/>
    <w:basedOn w:val="DefaultParagraphFont"/>
    <w:semiHidden/>
    <w:rsid w:val="00452E7B"/>
    <w:rPr>
      <w:rFonts w:asciiTheme="minorHAnsi" w:hAnsiTheme="minorHAnsi"/>
      <w:lang w:val="en-GB"/>
    </w:rPr>
  </w:style>
  <w:style w:type="paragraph" w:styleId="PlainText">
    <w:name w:val="Plain Text"/>
    <w:basedOn w:val="Normal"/>
    <w:link w:val="PlainTextChar"/>
    <w:semiHidden/>
    <w:unhideWhenUsed/>
    <w:rsid w:val="00452E7B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452E7B"/>
    <w:rPr>
      <w:rFonts w:asciiTheme="minorHAnsi" w:hAnsiTheme="minorHAnsi" w:cs="Arial"/>
      <w:sz w:val="18"/>
      <w:szCs w:val="21"/>
      <w:lang w:val="en-GB"/>
    </w:rPr>
  </w:style>
  <w:style w:type="numbering" w:customStyle="1" w:styleId="GTListNumber">
    <w:name w:val="GT List Number"/>
    <w:uiPriority w:val="99"/>
    <w:rsid w:val="00894ACE"/>
    <w:pPr>
      <w:numPr>
        <w:numId w:val="11"/>
      </w:numPr>
    </w:pPr>
  </w:style>
  <w:style w:type="paragraph" w:customStyle="1" w:styleId="LandscapeFooter">
    <w:name w:val="Landscape Footer"/>
    <w:basedOn w:val="Footer"/>
    <w:uiPriority w:val="9"/>
    <w:semiHidden/>
    <w:rsid w:val="00452E7B"/>
    <w:pPr>
      <w:tabs>
        <w:tab w:val="clear" w:pos="8636"/>
        <w:tab w:val="right" w:pos="13461"/>
      </w:tabs>
    </w:pPr>
  </w:style>
  <w:style w:type="paragraph" w:customStyle="1" w:styleId="Smlspace">
    <w:name w:val="Sml space"/>
    <w:basedOn w:val="Copyright"/>
    <w:semiHidden/>
    <w:qFormat/>
    <w:rsid w:val="00452E7B"/>
    <w:pPr>
      <w:framePr w:hSpace="180" w:wrap="around" w:vAnchor="text" w:hAnchor="text" w:y="10232"/>
    </w:pPr>
    <w:rPr>
      <w:color w:val="4F2D7F" w:themeColor="accent1"/>
      <w:sz w:val="2"/>
      <w:szCs w:val="2"/>
    </w:rPr>
  </w:style>
  <w:style w:type="paragraph" w:customStyle="1" w:styleId="WebAddress">
    <w:name w:val="WebAddress"/>
    <w:basedOn w:val="Address1"/>
    <w:semiHidden/>
    <w:qFormat/>
    <w:rsid w:val="00452E7B"/>
    <w:rPr>
      <w:b/>
      <w:sz w:val="12"/>
    </w:rPr>
  </w:style>
  <w:style w:type="character" w:customStyle="1" w:styleId="Heading1Char">
    <w:name w:val="Heading 1 Char"/>
    <w:basedOn w:val="DefaultParagraphFont"/>
    <w:link w:val="Heading1"/>
    <w:rsid w:val="00452E7B"/>
    <w:rPr>
      <w:rFonts w:asciiTheme="majorHAnsi" w:hAnsiTheme="majorHAnsi" w:cstheme="majorHAnsi"/>
      <w:bCs/>
      <w:color w:val="4F2D7F" w:themeColor="accent1"/>
      <w:kern w:val="32"/>
      <w:sz w:val="36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FE2187"/>
    <w:rPr>
      <w:rFonts w:asciiTheme="majorHAnsi" w:hAnsiTheme="majorHAnsi" w:cstheme="majorHAnsi"/>
      <w:color w:val="4F2D7F" w:themeColor="accent1"/>
      <w:kern w:val="32"/>
      <w:sz w:val="26"/>
      <w:szCs w:val="19"/>
      <w:lang w:val="en-GB"/>
    </w:rPr>
  </w:style>
  <w:style w:type="character" w:customStyle="1" w:styleId="Heading4Char">
    <w:name w:val="Heading 4 Char"/>
    <w:basedOn w:val="DefaultParagraphFont"/>
    <w:link w:val="Heading4"/>
    <w:rsid w:val="00452E7B"/>
    <w:rPr>
      <w:rFonts w:asciiTheme="minorHAnsi" w:hAnsiTheme="minorHAnsi" w:cstheme="minorHAnsi"/>
      <w:color w:val="4F2D7F" w:themeColor="accent1"/>
      <w:kern w:val="32"/>
      <w:sz w:val="18"/>
      <w:szCs w:val="18"/>
      <w:lang w:val="en-GB"/>
    </w:rPr>
  </w:style>
  <w:style w:type="numbering" w:customStyle="1" w:styleId="GTNumberedHeadings">
    <w:name w:val="GT Numbered Headings"/>
    <w:uiPriority w:val="99"/>
    <w:rsid w:val="00452E7B"/>
    <w:pPr>
      <w:numPr>
        <w:numId w:val="5"/>
      </w:numPr>
    </w:pPr>
  </w:style>
  <w:style w:type="numbering" w:customStyle="1" w:styleId="GTParagraphBullet">
    <w:name w:val="GT Paragraph Bullet"/>
    <w:uiPriority w:val="99"/>
    <w:rsid w:val="00452E7B"/>
    <w:pPr>
      <w:numPr>
        <w:numId w:val="6"/>
      </w:numPr>
    </w:pPr>
  </w:style>
  <w:style w:type="paragraph" w:customStyle="1" w:styleId="Default">
    <w:name w:val="Default"/>
    <w:semiHidden/>
    <w:rsid w:val="004C0C2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/>
    </w:rPr>
  </w:style>
  <w:style w:type="character" w:customStyle="1" w:styleId="ReportColour">
    <w:name w:val="Report Colour"/>
    <w:basedOn w:val="DefaultParagraphFont"/>
    <w:rsid w:val="00452E7B"/>
    <w:rPr>
      <w:color w:val="4F2D7F" w:themeColor="accent1"/>
      <w:lang w:val="en-GB"/>
    </w:rPr>
  </w:style>
  <w:style w:type="paragraph" w:customStyle="1" w:styleId="SectionTitleLandscape">
    <w:name w:val="Section Title Landscape"/>
    <w:basedOn w:val="Normal"/>
    <w:next w:val="BodyText"/>
    <w:uiPriority w:val="3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paragraph" w:styleId="TOC4">
    <w:name w:val="toc 4"/>
    <w:basedOn w:val="Normal"/>
    <w:next w:val="Normal"/>
    <w:autoRedefine/>
    <w:semiHidden/>
    <w:rsid w:val="00452E7B"/>
    <w:pPr>
      <w:tabs>
        <w:tab w:val="right" w:pos="8363"/>
      </w:tabs>
      <w:ind w:left="539"/>
    </w:pPr>
  </w:style>
  <w:style w:type="paragraph" w:styleId="TOC5">
    <w:name w:val="toc 5"/>
    <w:basedOn w:val="Normal"/>
    <w:next w:val="Normal"/>
    <w:autoRedefine/>
    <w:semiHidden/>
    <w:rsid w:val="00452E7B"/>
    <w:pPr>
      <w:tabs>
        <w:tab w:val="right" w:pos="8363"/>
      </w:tabs>
      <w:ind w:left="720"/>
    </w:pPr>
  </w:style>
  <w:style w:type="paragraph" w:styleId="TOC6">
    <w:name w:val="toc 6"/>
    <w:basedOn w:val="Normal"/>
    <w:next w:val="Normal"/>
    <w:autoRedefine/>
    <w:semiHidden/>
    <w:rsid w:val="00452E7B"/>
    <w:pPr>
      <w:ind w:left="902"/>
    </w:pPr>
  </w:style>
  <w:style w:type="paragraph" w:styleId="TOC7">
    <w:name w:val="toc 7"/>
    <w:basedOn w:val="Normal"/>
    <w:next w:val="Normal"/>
    <w:autoRedefine/>
    <w:semiHidden/>
    <w:rsid w:val="00452E7B"/>
    <w:pPr>
      <w:ind w:left="1077"/>
    </w:pPr>
  </w:style>
  <w:style w:type="paragraph" w:styleId="TOC8">
    <w:name w:val="toc 8"/>
    <w:basedOn w:val="Normal"/>
    <w:next w:val="Normal"/>
    <w:autoRedefine/>
    <w:semiHidden/>
    <w:rsid w:val="00452E7B"/>
    <w:pPr>
      <w:ind w:left="1259"/>
    </w:pPr>
  </w:style>
  <w:style w:type="paragraph" w:styleId="TOC9">
    <w:name w:val="toc 9"/>
    <w:basedOn w:val="Normal"/>
    <w:next w:val="Normal"/>
    <w:autoRedefine/>
    <w:semiHidden/>
    <w:rsid w:val="00452E7B"/>
    <w:pPr>
      <w:ind w:left="1440"/>
    </w:pPr>
  </w:style>
  <w:style w:type="paragraph" w:customStyle="1" w:styleId="LetterFooterURL">
    <w:name w:val="Letter Footer URL"/>
    <w:basedOn w:val="LetterFooter"/>
    <w:uiPriority w:val="9"/>
    <w:semiHidden/>
    <w:rsid w:val="00DB5F40"/>
    <w:rPr>
      <w:rFonts w:asciiTheme="minorHAnsi" w:hAnsiTheme="minorHAnsi"/>
      <w:b/>
      <w:sz w:val="14"/>
    </w:rPr>
  </w:style>
  <w:style w:type="paragraph" w:styleId="Bibliography">
    <w:name w:val="Bibliography"/>
    <w:basedOn w:val="Normal"/>
    <w:next w:val="Normal"/>
    <w:uiPriority w:val="37"/>
    <w:semiHidden/>
    <w:unhideWhenUsed/>
    <w:rsid w:val="004A0DFE"/>
  </w:style>
  <w:style w:type="paragraph" w:styleId="BlockText">
    <w:name w:val="Block Text"/>
    <w:basedOn w:val="Normal"/>
    <w:semiHidden/>
    <w:unhideWhenUsed/>
    <w:rsid w:val="004A0DFE"/>
    <w:pPr>
      <w:pBdr>
        <w:top w:val="single" w:sz="2" w:space="10" w:color="4F2D7F" w:themeColor="accent1"/>
        <w:left w:val="single" w:sz="2" w:space="10" w:color="4F2D7F" w:themeColor="accent1"/>
        <w:bottom w:val="single" w:sz="2" w:space="10" w:color="4F2D7F" w:themeColor="accent1"/>
        <w:right w:val="single" w:sz="2" w:space="10" w:color="4F2D7F" w:themeColor="accent1"/>
      </w:pBdr>
      <w:ind w:left="1152" w:right="1152"/>
    </w:pPr>
    <w:rPr>
      <w:rFonts w:eastAsiaTheme="minorEastAsia" w:cstheme="minorBidi"/>
      <w:i/>
      <w:iCs/>
      <w:color w:val="4F2D7F" w:themeColor="accent1"/>
    </w:rPr>
  </w:style>
  <w:style w:type="paragraph" w:styleId="BodyText2">
    <w:name w:val="Body Text 2"/>
    <w:basedOn w:val="Normal"/>
    <w:link w:val="BodyText2Char"/>
    <w:semiHidden/>
    <w:unhideWhenUsed/>
    <w:rsid w:val="004A0DFE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3">
    <w:name w:val="Body Text 3"/>
    <w:basedOn w:val="Normal"/>
    <w:link w:val="BodyText3Char"/>
    <w:semiHidden/>
    <w:unhideWhenUsed/>
    <w:rsid w:val="004A0DFE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4A0DFE"/>
    <w:rPr>
      <w:rFonts w:asciiTheme="minorHAnsi" w:hAnsiTheme="minorHAnsi" w:cs="Arial"/>
      <w:sz w:val="16"/>
      <w:szCs w:val="16"/>
      <w:lang w:val="en-GB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4A0DFE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">
    <w:name w:val="Body Text Indent"/>
    <w:basedOn w:val="Normal"/>
    <w:link w:val="BodyTextIndentChar"/>
    <w:semiHidden/>
    <w:unhideWhenUsed/>
    <w:rsid w:val="004A0DFE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4A0DFE"/>
    <w:pPr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2">
    <w:name w:val="Body Text Indent 2"/>
    <w:basedOn w:val="Normal"/>
    <w:link w:val="BodyTextIndent2Char"/>
    <w:semiHidden/>
    <w:unhideWhenUsed/>
    <w:rsid w:val="004A0DFE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3">
    <w:name w:val="Body Text Indent 3"/>
    <w:basedOn w:val="Normal"/>
    <w:link w:val="BodyTextIndent3Char"/>
    <w:semiHidden/>
    <w:unhideWhenUsed/>
    <w:rsid w:val="004A0DFE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4A0DFE"/>
    <w:rPr>
      <w:rFonts w:asciiTheme="minorHAnsi" w:hAnsiTheme="minorHAnsi" w:cs="Arial"/>
      <w:sz w:val="16"/>
      <w:szCs w:val="16"/>
      <w:lang w:val="en-GB"/>
    </w:rPr>
  </w:style>
  <w:style w:type="character" w:styleId="BookTitle">
    <w:name w:val="Book Title"/>
    <w:basedOn w:val="DefaultParagraphFont"/>
    <w:uiPriority w:val="33"/>
    <w:semiHidden/>
    <w:rsid w:val="004A0DFE"/>
    <w:rPr>
      <w:b/>
      <w:bCs/>
      <w:i/>
      <w:iCs/>
      <w:spacing w:val="5"/>
      <w:lang w:val="en-GB"/>
    </w:rPr>
  </w:style>
  <w:style w:type="paragraph" w:styleId="Caption">
    <w:name w:val="caption"/>
    <w:basedOn w:val="Normal"/>
    <w:next w:val="Normal"/>
    <w:semiHidden/>
    <w:unhideWhenUsed/>
    <w:qFormat/>
    <w:rsid w:val="004A0DFE"/>
    <w:pPr>
      <w:spacing w:after="200" w:line="240" w:lineRule="auto"/>
    </w:pPr>
    <w:rPr>
      <w:i/>
      <w:iCs/>
      <w:color w:val="747678" w:themeColor="text2"/>
      <w:szCs w:val="18"/>
    </w:rPr>
  </w:style>
  <w:style w:type="paragraph" w:styleId="Closing">
    <w:name w:val="Closing"/>
    <w:basedOn w:val="Normal"/>
    <w:link w:val="ClosingChar"/>
    <w:semiHidden/>
    <w:unhideWhenUsed/>
    <w:rsid w:val="004A0DFE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4A0DFE"/>
    <w:rPr>
      <w:rFonts w:asciiTheme="minorHAnsi" w:hAnsiTheme="minorHAnsi" w:cs="Arial"/>
      <w:sz w:val="18"/>
      <w:lang w:val="en-GB"/>
    </w:rPr>
  </w:style>
  <w:style w:type="table" w:styleId="ColorfulGrid">
    <w:name w:val="Colorful Grid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CDED" w:themeFill="accent1" w:themeFillTint="33"/>
    </w:tcPr>
    <w:tblStylePr w:type="firstRow">
      <w:rPr>
        <w:b/>
        <w:bCs/>
      </w:rPr>
      <w:tblPr/>
      <w:tcPr>
        <w:shd w:val="clear" w:color="auto" w:fill="B59BD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59BD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4F2EF" w:themeFill="accent2" w:themeFillTint="33"/>
    </w:tcPr>
    <w:tblStylePr w:type="firstRow">
      <w:rPr>
        <w:b/>
        <w:bCs/>
      </w:rPr>
      <w:tblPr/>
      <w:tcPr>
        <w:shd w:val="clear" w:color="auto" w:fill="E9E5D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9E5D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DF9FF" w:themeFill="accent3" w:themeFillTint="33"/>
    </w:tcPr>
    <w:tblStylePr w:type="firstRow">
      <w:rPr>
        <w:b/>
        <w:bCs/>
      </w:rPr>
      <w:tblPr/>
      <w:tcPr>
        <w:shd w:val="clear" w:color="auto" w:fill="7BF4F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BF4F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4D2" w:themeFill="accent4" w:themeFillTint="33"/>
    </w:tcPr>
    <w:tblStylePr w:type="firstRow">
      <w:rPr>
        <w:b/>
        <w:bCs/>
      </w:rPr>
      <w:tblPr/>
      <w:tcPr>
        <w:shd w:val="clear" w:color="auto" w:fill="FFCAA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AA5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7D6" w:themeFill="accent5" w:themeFillTint="33"/>
    </w:tcPr>
    <w:tblStylePr w:type="firstRow">
      <w:rPr>
        <w:b/>
        <w:bCs/>
      </w:rPr>
      <w:tblPr/>
      <w:tcPr>
        <w:shd w:val="clear" w:color="auto" w:fill="D6EFAD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FAD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AD3D8" w:themeFill="accent6" w:themeFillTint="33"/>
    </w:tcPr>
    <w:tblStylePr w:type="firstRow">
      <w:rPr>
        <w:b/>
        <w:bCs/>
      </w:rPr>
      <w:tblPr/>
      <w:tcPr>
        <w:shd w:val="clear" w:color="auto" w:fill="F6A8B2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6A8B2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CE6F6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9F8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DEFCF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45F00" w:themeFill="accent4" w:themeFillShade="CC"/>
      </w:tcPr>
    </w:tblStylePr>
    <w:tblStylePr w:type="lastRow">
      <w:rPr>
        <w:b/>
        <w:bCs/>
        <w:color w:val="E45F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FF2E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8590" w:themeFill="accent3" w:themeFillShade="CC"/>
      </w:tcPr>
    </w:tblStylePr>
    <w:tblStylePr w:type="lastRow">
      <w:rPr>
        <w:b/>
        <w:bCs/>
        <w:color w:val="00859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5FBEA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5142B" w:themeFill="accent6" w:themeFillShade="CC"/>
      </w:tcPr>
    </w:tblStylePr>
    <w:tblStylePr w:type="lastRow">
      <w:rPr>
        <w:b/>
        <w:bCs/>
        <w:color w:val="C5142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CE9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DB122" w:themeFill="accent5" w:themeFillShade="CC"/>
      </w:tcPr>
    </w:tblStylePr>
    <w:tblStylePr w:type="lastRow">
      <w:rPr>
        <w:b/>
        <w:bCs/>
        <w:color w:val="7DB122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E6F6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F1B4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F1B4C" w:themeColor="accent1" w:themeShade="99"/>
          <w:insideV w:val="nil"/>
        </w:tcBorders>
        <w:shd w:val="clear" w:color="auto" w:fill="2F1B4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1B4C" w:themeFill="accent1" w:themeFillShade="99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A382D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8F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5745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5745B" w:themeColor="accent2" w:themeShade="99"/>
          <w:insideV w:val="nil"/>
        </w:tcBorders>
        <w:shd w:val="clear" w:color="auto" w:fill="85745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745B" w:themeFill="accent2" w:themeFillShade="99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3DED7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FF7D1E" w:themeColor="accent4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FCF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636C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636C" w:themeColor="accent3" w:themeShade="99"/>
          <w:insideV w:val="nil"/>
        </w:tcBorders>
        <w:shd w:val="clear" w:color="auto" w:fill="00636C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6C" w:themeFill="accent3" w:themeFillShade="99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00A7B5" w:themeColor="accent3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E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B47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B4700" w:themeColor="accent4" w:themeShade="99"/>
          <w:insideV w:val="nil"/>
        </w:tcBorders>
        <w:shd w:val="clear" w:color="auto" w:fill="AB47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4700" w:themeFill="accent4" w:themeFillShade="99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BD8E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E92841" w:themeColor="accent6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BEA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D851A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D851A" w:themeColor="accent5" w:themeShade="99"/>
          <w:insideV w:val="nil"/>
        </w:tcBorders>
        <w:shd w:val="clear" w:color="auto" w:fill="5D851A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851A" w:themeFill="accent5" w:themeFillShade="99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CDEB9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9BD732" w:themeColor="accent5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9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40F20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40F20" w:themeColor="accent6" w:themeShade="99"/>
          <w:insideV w:val="nil"/>
        </w:tcBorders>
        <w:shd w:val="clear" w:color="auto" w:fill="940F20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0F20" w:themeFill="accent6" w:themeFillShade="99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493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semiHidden/>
    <w:unhideWhenUsed/>
    <w:rsid w:val="004A0DFE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4A0DF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4A0DFE"/>
    <w:rPr>
      <w:rFonts w:asciiTheme="minorHAnsi" w:hAnsiTheme="minorHAnsi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A0D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A0DFE"/>
    <w:rPr>
      <w:rFonts w:asciiTheme="minorHAnsi" w:hAnsiTheme="minorHAnsi" w:cs="Arial"/>
      <w:b/>
      <w:bCs/>
      <w:lang w:val="en-GB"/>
    </w:rPr>
  </w:style>
  <w:style w:type="table" w:styleId="DarkList">
    <w:name w:val="Dark List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7163E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A215E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E604C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19077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525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C8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D3B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559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6E1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5A52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B0C1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91328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</w:style>
  <w:style w:type="paragraph" w:styleId="Date">
    <w:name w:val="Date"/>
    <w:basedOn w:val="Normal"/>
    <w:next w:val="Normal"/>
    <w:link w:val="DateChar"/>
    <w:semiHidden/>
    <w:unhideWhenUsed/>
    <w:rsid w:val="004A0DFE"/>
  </w:style>
  <w:style w:type="character" w:customStyle="1" w:styleId="DateChar">
    <w:name w:val="Date Char"/>
    <w:basedOn w:val="DefaultParagraphFont"/>
    <w:link w:val="Date"/>
    <w:semiHidden/>
    <w:rsid w:val="004A0DFE"/>
    <w:rPr>
      <w:rFonts w:asciiTheme="minorHAnsi" w:hAnsiTheme="minorHAnsi" w:cs="Arial"/>
      <w:sz w:val="18"/>
      <w:lang w:val="en-GB"/>
    </w:rPr>
  </w:style>
  <w:style w:type="paragraph" w:styleId="DocumentMap">
    <w:name w:val="Document Map"/>
    <w:basedOn w:val="Normal"/>
    <w:link w:val="DocumentMapChar"/>
    <w:semiHidden/>
    <w:unhideWhenUsed/>
    <w:rsid w:val="004A0DFE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4A0DFE"/>
    <w:rPr>
      <w:rFonts w:ascii="Segoe UI" w:hAnsi="Segoe UI" w:cs="Segoe UI"/>
      <w:sz w:val="16"/>
      <w:szCs w:val="16"/>
      <w:lang w:val="en-GB"/>
    </w:rPr>
  </w:style>
  <w:style w:type="paragraph" w:styleId="E-mailSignature">
    <w:name w:val="E-mail Signature"/>
    <w:basedOn w:val="Normal"/>
    <w:link w:val="E-mailSignatureChar"/>
    <w:semiHidden/>
    <w:unhideWhenUsed/>
    <w:rsid w:val="004A0DFE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4A0DFE"/>
    <w:rPr>
      <w:rFonts w:asciiTheme="minorHAnsi" w:hAnsiTheme="minorHAnsi" w:cs="Arial"/>
      <w:sz w:val="18"/>
      <w:lang w:val="en-GB"/>
    </w:rPr>
  </w:style>
  <w:style w:type="character" w:styleId="Emphasis">
    <w:name w:val="Emphasis"/>
    <w:basedOn w:val="DefaultParagraphFont"/>
    <w:semiHidden/>
    <w:unhideWhenUsed/>
    <w:rsid w:val="004A0DFE"/>
    <w:rPr>
      <w:i/>
      <w:iCs/>
      <w:lang w:val="en-GB"/>
    </w:rPr>
  </w:style>
  <w:style w:type="character" w:styleId="EndnoteReference">
    <w:name w:val="endnote reference"/>
    <w:basedOn w:val="DefaultParagraphFont"/>
    <w:semiHidden/>
    <w:unhideWhenUsed/>
    <w:rsid w:val="004A0DFE"/>
    <w:rPr>
      <w:vertAlign w:val="superscript"/>
      <w:lang w:val="en-GB"/>
    </w:rPr>
  </w:style>
  <w:style w:type="paragraph" w:styleId="EndnoteText">
    <w:name w:val="endnote text"/>
    <w:basedOn w:val="Normal"/>
    <w:link w:val="EndnoteTextChar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4A0DFE"/>
    <w:rPr>
      <w:rFonts w:asciiTheme="minorHAnsi" w:hAnsiTheme="minorHAnsi" w:cs="Arial"/>
      <w:lang w:val="en-GB"/>
    </w:rPr>
  </w:style>
  <w:style w:type="paragraph" w:styleId="EnvelopeAddress">
    <w:name w:val="envelope address"/>
    <w:basedOn w:val="Normal"/>
    <w:semiHidden/>
    <w:unhideWhenUsed/>
    <w:rsid w:val="004A0DF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4A0DFE"/>
    <w:pPr>
      <w:spacing w:after="0" w:line="240" w:lineRule="auto"/>
    </w:pPr>
    <w:rPr>
      <w:rFonts w:asciiTheme="majorHAnsi" w:eastAsiaTheme="majorEastAsia" w:hAnsiTheme="majorHAnsi" w:cstheme="majorBidi"/>
      <w:sz w:val="20"/>
    </w:rPr>
  </w:style>
  <w:style w:type="character" w:styleId="FollowedHyperlink">
    <w:name w:val="FollowedHyperlink"/>
    <w:basedOn w:val="DefaultParagraphFont"/>
    <w:semiHidden/>
    <w:unhideWhenUsed/>
    <w:rsid w:val="004A0DFE"/>
    <w:rPr>
      <w:color w:val="800080" w:themeColor="followedHyperlink"/>
      <w:u w:val="single"/>
      <w:lang w:val="en-GB"/>
    </w:rPr>
  </w:style>
  <w:style w:type="character" w:styleId="FootnoteReference">
    <w:name w:val="footnote reference"/>
    <w:basedOn w:val="DefaultParagraphFont"/>
    <w:semiHidden/>
    <w:unhideWhenUsed/>
    <w:rsid w:val="004A0DFE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A0DFE"/>
    <w:rPr>
      <w:rFonts w:asciiTheme="minorHAnsi" w:hAnsiTheme="minorHAnsi" w:cs="Arial"/>
      <w:lang w:val="en-GB"/>
    </w:rPr>
  </w:style>
  <w:style w:type="table" w:styleId="GridTable1Light">
    <w:name w:val="Grid Table 1 Light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B59BDB" w:themeColor="accent1" w:themeTint="66"/>
        <w:left w:val="single" w:sz="4" w:space="0" w:color="B59BDB" w:themeColor="accent1" w:themeTint="66"/>
        <w:bottom w:val="single" w:sz="4" w:space="0" w:color="B59BDB" w:themeColor="accent1" w:themeTint="66"/>
        <w:right w:val="single" w:sz="4" w:space="0" w:color="B59BDB" w:themeColor="accent1" w:themeTint="66"/>
        <w:insideH w:val="single" w:sz="4" w:space="0" w:color="B59BDB" w:themeColor="accent1" w:themeTint="66"/>
        <w:insideV w:val="single" w:sz="4" w:space="0" w:color="B59BD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E9E5DF" w:themeColor="accent2" w:themeTint="66"/>
        <w:left w:val="single" w:sz="4" w:space="0" w:color="E9E5DF" w:themeColor="accent2" w:themeTint="66"/>
        <w:bottom w:val="single" w:sz="4" w:space="0" w:color="E9E5DF" w:themeColor="accent2" w:themeTint="66"/>
        <w:right w:val="single" w:sz="4" w:space="0" w:color="E9E5DF" w:themeColor="accent2" w:themeTint="66"/>
        <w:insideH w:val="single" w:sz="4" w:space="0" w:color="E9E5DF" w:themeColor="accent2" w:themeTint="66"/>
        <w:insideV w:val="single" w:sz="4" w:space="0" w:color="E9E5D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7BF4FF" w:themeColor="accent3" w:themeTint="66"/>
        <w:left w:val="single" w:sz="4" w:space="0" w:color="7BF4FF" w:themeColor="accent3" w:themeTint="66"/>
        <w:bottom w:val="single" w:sz="4" w:space="0" w:color="7BF4FF" w:themeColor="accent3" w:themeTint="66"/>
        <w:right w:val="single" w:sz="4" w:space="0" w:color="7BF4FF" w:themeColor="accent3" w:themeTint="66"/>
        <w:insideH w:val="single" w:sz="4" w:space="0" w:color="7BF4FF" w:themeColor="accent3" w:themeTint="66"/>
        <w:insideV w:val="single" w:sz="4" w:space="0" w:color="7BF4F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FFCAA5" w:themeColor="accent4" w:themeTint="66"/>
        <w:left w:val="single" w:sz="4" w:space="0" w:color="FFCAA5" w:themeColor="accent4" w:themeTint="66"/>
        <w:bottom w:val="single" w:sz="4" w:space="0" w:color="FFCAA5" w:themeColor="accent4" w:themeTint="66"/>
        <w:right w:val="single" w:sz="4" w:space="0" w:color="FFCAA5" w:themeColor="accent4" w:themeTint="66"/>
        <w:insideH w:val="single" w:sz="4" w:space="0" w:color="FFCAA5" w:themeColor="accent4" w:themeTint="66"/>
        <w:insideV w:val="single" w:sz="4" w:space="0" w:color="FFCAA5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D6EFAD" w:themeColor="accent5" w:themeTint="66"/>
        <w:left w:val="single" w:sz="4" w:space="0" w:color="D6EFAD" w:themeColor="accent5" w:themeTint="66"/>
        <w:bottom w:val="single" w:sz="4" w:space="0" w:color="D6EFAD" w:themeColor="accent5" w:themeTint="66"/>
        <w:right w:val="single" w:sz="4" w:space="0" w:color="D6EFAD" w:themeColor="accent5" w:themeTint="66"/>
        <w:insideH w:val="single" w:sz="4" w:space="0" w:color="D6EFAD" w:themeColor="accent5" w:themeTint="66"/>
        <w:insideV w:val="single" w:sz="4" w:space="0" w:color="D6EFAD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F6A8B2" w:themeColor="accent6" w:themeTint="66"/>
        <w:left w:val="single" w:sz="4" w:space="0" w:color="F6A8B2" w:themeColor="accent6" w:themeTint="66"/>
        <w:bottom w:val="single" w:sz="4" w:space="0" w:color="F6A8B2" w:themeColor="accent6" w:themeTint="66"/>
        <w:right w:val="single" w:sz="4" w:space="0" w:color="F6A8B2" w:themeColor="accent6" w:themeTint="66"/>
        <w:insideH w:val="single" w:sz="4" w:space="0" w:color="F6A8B2" w:themeColor="accent6" w:themeTint="66"/>
        <w:insideV w:val="single" w:sz="4" w:space="0" w:color="F6A8B2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9069CA" w:themeColor="accent1" w:themeTint="99"/>
        <w:bottom w:val="single" w:sz="2" w:space="0" w:color="9069CA" w:themeColor="accent1" w:themeTint="99"/>
        <w:insideH w:val="single" w:sz="2" w:space="0" w:color="9069CA" w:themeColor="accent1" w:themeTint="99"/>
        <w:insideV w:val="single" w:sz="2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069CA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DED8CF" w:themeColor="accent2" w:themeTint="99"/>
        <w:bottom w:val="single" w:sz="2" w:space="0" w:color="DED8CF" w:themeColor="accent2" w:themeTint="99"/>
        <w:insideH w:val="single" w:sz="2" w:space="0" w:color="DED8CF" w:themeColor="accent2" w:themeTint="99"/>
        <w:insideV w:val="single" w:sz="2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ED8C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39EFFF" w:themeColor="accent3" w:themeTint="99"/>
        <w:bottom w:val="single" w:sz="2" w:space="0" w:color="39EFFF" w:themeColor="accent3" w:themeTint="99"/>
        <w:insideH w:val="single" w:sz="2" w:space="0" w:color="39EFFF" w:themeColor="accent3" w:themeTint="99"/>
        <w:insideV w:val="single" w:sz="2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39EFFF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FFB078" w:themeColor="accent4" w:themeTint="99"/>
        <w:bottom w:val="single" w:sz="2" w:space="0" w:color="FFB078" w:themeColor="accent4" w:themeTint="99"/>
        <w:insideH w:val="single" w:sz="2" w:space="0" w:color="FFB078" w:themeColor="accent4" w:themeTint="99"/>
        <w:insideV w:val="single" w:sz="2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B078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C2E784" w:themeColor="accent5" w:themeTint="99"/>
        <w:bottom w:val="single" w:sz="2" w:space="0" w:color="C2E784" w:themeColor="accent5" w:themeTint="99"/>
        <w:insideH w:val="single" w:sz="2" w:space="0" w:color="C2E784" w:themeColor="accent5" w:themeTint="99"/>
        <w:insideV w:val="single" w:sz="2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E78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F17D8C" w:themeColor="accent6" w:themeTint="99"/>
        <w:bottom w:val="single" w:sz="2" w:space="0" w:color="F17D8C" w:themeColor="accent6" w:themeTint="99"/>
        <w:insideH w:val="single" w:sz="2" w:space="0" w:color="F17D8C" w:themeColor="accent6" w:themeTint="99"/>
        <w:insideV w:val="single" w:sz="2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17D8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3">
    <w:name w:val="Grid Table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5Dark">
    <w:name w:val="Grid Table 5 Dark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CDE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B59BDB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2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9E5DF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DF9FF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7BF4FF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4D2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CAA5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7D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D6EFAD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D3D8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6A8B2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character" w:customStyle="1" w:styleId="Hashtag1">
    <w:name w:val="Hashtag1"/>
    <w:basedOn w:val="DefaultParagraphFont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character" w:styleId="HTMLAcronym">
    <w:name w:val="HTML Acronym"/>
    <w:basedOn w:val="DefaultParagraphFont"/>
    <w:semiHidden/>
    <w:unhideWhenUsed/>
    <w:rsid w:val="004A0DFE"/>
    <w:rPr>
      <w:lang w:val="en-GB"/>
    </w:rPr>
  </w:style>
  <w:style w:type="paragraph" w:styleId="HTMLAddress">
    <w:name w:val="HTML Address"/>
    <w:basedOn w:val="Normal"/>
    <w:link w:val="HTMLAddressChar"/>
    <w:semiHidden/>
    <w:unhideWhenUsed/>
    <w:rsid w:val="004A0DFE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4A0DFE"/>
    <w:rPr>
      <w:rFonts w:asciiTheme="minorHAnsi" w:hAnsiTheme="minorHAnsi" w:cs="Arial"/>
      <w:i/>
      <w:iCs/>
      <w:sz w:val="18"/>
      <w:lang w:val="en-GB"/>
    </w:rPr>
  </w:style>
  <w:style w:type="character" w:styleId="HTMLCite">
    <w:name w:val="HTML Cite"/>
    <w:basedOn w:val="DefaultParagraphFont"/>
    <w:semiHidden/>
    <w:unhideWhenUsed/>
    <w:rsid w:val="004A0DFE"/>
    <w:rPr>
      <w:i/>
      <w:iCs/>
      <w:lang w:val="en-GB"/>
    </w:rPr>
  </w:style>
  <w:style w:type="character" w:styleId="HTMLCode">
    <w:name w:val="HTML Code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Definition">
    <w:name w:val="HTML Definition"/>
    <w:basedOn w:val="DefaultParagraphFont"/>
    <w:semiHidden/>
    <w:unhideWhenUsed/>
    <w:rsid w:val="004A0DFE"/>
    <w:rPr>
      <w:i/>
      <w:iCs/>
      <w:lang w:val="en-GB"/>
    </w:rPr>
  </w:style>
  <w:style w:type="character" w:styleId="HTMLKeyboard">
    <w:name w:val="HTML Keyboard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semiHidden/>
    <w:unhideWhenUsed/>
    <w:rsid w:val="004A0DFE"/>
    <w:pPr>
      <w:spacing w:after="0" w:line="240" w:lineRule="auto"/>
    </w:pPr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4A0DFE"/>
    <w:rPr>
      <w:rFonts w:ascii="Consolas" w:hAnsi="Consolas" w:cs="Arial"/>
      <w:lang w:val="en-GB"/>
    </w:rPr>
  </w:style>
  <w:style w:type="character" w:styleId="HTMLSample">
    <w:name w:val="HTML Sample"/>
    <w:basedOn w:val="DefaultParagraphFont"/>
    <w:semiHidden/>
    <w:unhideWhenUsed/>
    <w:rsid w:val="004A0DFE"/>
    <w:rPr>
      <w:rFonts w:ascii="Consolas" w:hAnsi="Consolas"/>
      <w:sz w:val="24"/>
      <w:szCs w:val="24"/>
      <w:lang w:val="en-GB"/>
    </w:rPr>
  </w:style>
  <w:style w:type="character" w:styleId="HTMLTypewriter">
    <w:name w:val="HTML Typewriter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Variable">
    <w:name w:val="HTML Variable"/>
    <w:basedOn w:val="DefaultParagraphFont"/>
    <w:semiHidden/>
    <w:unhideWhenUsed/>
    <w:rsid w:val="004A0DFE"/>
    <w:rPr>
      <w:i/>
      <w:iCs/>
      <w:lang w:val="en-GB"/>
    </w:rPr>
  </w:style>
  <w:style w:type="paragraph" w:styleId="Index1">
    <w:name w:val="index 1"/>
    <w:basedOn w:val="Normal"/>
    <w:next w:val="Normal"/>
    <w:autoRedefine/>
    <w:semiHidden/>
    <w:unhideWhenUsed/>
    <w:rsid w:val="004A0DFE"/>
    <w:pPr>
      <w:spacing w:after="0" w:line="240" w:lineRule="auto"/>
      <w:ind w:left="180" w:hanging="180"/>
    </w:pPr>
  </w:style>
  <w:style w:type="paragraph" w:styleId="Index2">
    <w:name w:val="index 2"/>
    <w:basedOn w:val="Normal"/>
    <w:next w:val="Normal"/>
    <w:autoRedefine/>
    <w:semiHidden/>
    <w:unhideWhenUsed/>
    <w:rsid w:val="004A0DFE"/>
    <w:pPr>
      <w:spacing w:after="0" w:line="240" w:lineRule="auto"/>
      <w:ind w:left="360" w:hanging="180"/>
    </w:pPr>
  </w:style>
  <w:style w:type="paragraph" w:styleId="Index3">
    <w:name w:val="index 3"/>
    <w:basedOn w:val="Normal"/>
    <w:next w:val="Normal"/>
    <w:autoRedefine/>
    <w:semiHidden/>
    <w:unhideWhenUsed/>
    <w:rsid w:val="004A0DFE"/>
    <w:pPr>
      <w:spacing w:after="0" w:line="240" w:lineRule="auto"/>
      <w:ind w:left="540" w:hanging="180"/>
    </w:pPr>
  </w:style>
  <w:style w:type="paragraph" w:styleId="Index4">
    <w:name w:val="index 4"/>
    <w:basedOn w:val="Normal"/>
    <w:next w:val="Normal"/>
    <w:autoRedefine/>
    <w:semiHidden/>
    <w:unhideWhenUsed/>
    <w:rsid w:val="004A0DFE"/>
    <w:pPr>
      <w:spacing w:after="0" w:line="240" w:lineRule="auto"/>
      <w:ind w:left="720" w:hanging="180"/>
    </w:pPr>
  </w:style>
  <w:style w:type="paragraph" w:styleId="Index5">
    <w:name w:val="index 5"/>
    <w:basedOn w:val="Normal"/>
    <w:next w:val="Normal"/>
    <w:autoRedefine/>
    <w:semiHidden/>
    <w:unhideWhenUsed/>
    <w:rsid w:val="004A0DFE"/>
    <w:pPr>
      <w:spacing w:after="0" w:line="240" w:lineRule="auto"/>
      <w:ind w:left="900" w:hanging="180"/>
    </w:pPr>
  </w:style>
  <w:style w:type="paragraph" w:styleId="Index6">
    <w:name w:val="index 6"/>
    <w:basedOn w:val="Normal"/>
    <w:next w:val="Normal"/>
    <w:autoRedefine/>
    <w:semiHidden/>
    <w:unhideWhenUsed/>
    <w:rsid w:val="004A0DFE"/>
    <w:pPr>
      <w:spacing w:after="0" w:line="240" w:lineRule="auto"/>
      <w:ind w:left="1080" w:hanging="180"/>
    </w:pPr>
  </w:style>
  <w:style w:type="paragraph" w:styleId="Index7">
    <w:name w:val="index 7"/>
    <w:basedOn w:val="Normal"/>
    <w:next w:val="Normal"/>
    <w:autoRedefine/>
    <w:semiHidden/>
    <w:unhideWhenUsed/>
    <w:rsid w:val="004A0DFE"/>
    <w:pPr>
      <w:spacing w:after="0" w:line="240" w:lineRule="auto"/>
      <w:ind w:left="1260" w:hanging="180"/>
    </w:pPr>
  </w:style>
  <w:style w:type="paragraph" w:styleId="Index8">
    <w:name w:val="index 8"/>
    <w:basedOn w:val="Normal"/>
    <w:next w:val="Normal"/>
    <w:autoRedefine/>
    <w:semiHidden/>
    <w:unhideWhenUsed/>
    <w:rsid w:val="004A0DFE"/>
    <w:pPr>
      <w:spacing w:after="0" w:line="240" w:lineRule="auto"/>
      <w:ind w:left="1440" w:hanging="180"/>
    </w:pPr>
  </w:style>
  <w:style w:type="paragraph" w:styleId="Index9">
    <w:name w:val="index 9"/>
    <w:basedOn w:val="Normal"/>
    <w:next w:val="Normal"/>
    <w:autoRedefine/>
    <w:semiHidden/>
    <w:unhideWhenUsed/>
    <w:rsid w:val="004A0DFE"/>
    <w:pPr>
      <w:spacing w:after="0" w:line="240" w:lineRule="auto"/>
      <w:ind w:left="1620" w:hanging="180"/>
    </w:pPr>
  </w:style>
  <w:style w:type="paragraph" w:styleId="IndexHeading">
    <w:name w:val="index heading"/>
    <w:basedOn w:val="Normal"/>
    <w:next w:val="Index1"/>
    <w:semiHidden/>
    <w:unhideWhenUsed/>
    <w:rsid w:val="004A0DFE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rsid w:val="004A0DFE"/>
    <w:rPr>
      <w:i/>
      <w:iCs/>
      <w:color w:val="4F2D7F" w:themeColor="accent1"/>
      <w:lang w:val="en-GB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4A0DFE"/>
    <w:pPr>
      <w:pBdr>
        <w:top w:val="single" w:sz="4" w:space="10" w:color="4F2D7F" w:themeColor="accent1"/>
        <w:bottom w:val="single" w:sz="4" w:space="10" w:color="4F2D7F" w:themeColor="accent1"/>
      </w:pBdr>
      <w:spacing w:before="360" w:after="360"/>
      <w:ind w:left="864" w:right="864"/>
      <w:jc w:val="center"/>
    </w:pPr>
    <w:rPr>
      <w:i/>
      <w:iCs/>
      <w:color w:val="4F2D7F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4A0DFE"/>
    <w:rPr>
      <w:rFonts w:asciiTheme="minorHAnsi" w:hAnsiTheme="minorHAnsi" w:cs="Arial"/>
      <w:i/>
      <w:iCs/>
      <w:color w:val="4F2D7F" w:themeColor="accent1"/>
      <w:sz w:val="18"/>
      <w:lang w:val="en-GB"/>
    </w:rPr>
  </w:style>
  <w:style w:type="character" w:styleId="IntenseReference">
    <w:name w:val="Intense Reference"/>
    <w:basedOn w:val="DefaultParagraphFont"/>
    <w:uiPriority w:val="32"/>
    <w:semiHidden/>
    <w:unhideWhenUsed/>
    <w:rsid w:val="004A0DFE"/>
    <w:rPr>
      <w:b/>
      <w:bCs/>
      <w:smallCaps/>
      <w:color w:val="4F2D7F" w:themeColor="accent1"/>
      <w:spacing w:val="5"/>
      <w:lang w:val="en-GB"/>
    </w:rPr>
  </w:style>
  <w:style w:type="table" w:styleId="LightGrid">
    <w:name w:val="Light Grid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1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  <w:shd w:val="clear" w:color="auto" w:fill="D1C1E9" w:themeFill="accent1" w:themeFillTint="3F"/>
      </w:tcPr>
    </w:tblStylePr>
    <w:tblStylePr w:type="band2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1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  <w:shd w:val="clear" w:color="auto" w:fill="F1EEEB" w:themeFill="accent2" w:themeFillTint="3F"/>
      </w:tcPr>
    </w:tblStylePr>
    <w:tblStylePr w:type="band2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1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  <w:shd w:val="clear" w:color="auto" w:fill="ADF8FF" w:themeFill="accent3" w:themeFillTint="3F"/>
      </w:tcPr>
    </w:tblStylePr>
    <w:tblStylePr w:type="band2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1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  <w:shd w:val="clear" w:color="auto" w:fill="FFDEC7" w:themeFill="accent4" w:themeFillTint="3F"/>
      </w:tcPr>
    </w:tblStylePr>
    <w:tblStylePr w:type="band2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1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  <w:shd w:val="clear" w:color="auto" w:fill="E6F5CC" w:themeFill="accent5" w:themeFillTint="3F"/>
      </w:tcPr>
    </w:tblStylePr>
    <w:tblStylePr w:type="band2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1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  <w:shd w:val="clear" w:color="auto" w:fill="F9C9CF" w:themeFill="accent6" w:themeFillTint="3F"/>
      </w:tcPr>
    </w:tblStylePr>
    <w:tblStylePr w:type="band2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4A0DFE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8" w:space="0" w:color="4F2D7F" w:themeColor="accent1"/>
        <w:bottom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8" w:space="0" w:color="C8BEAF" w:themeColor="accent2"/>
        <w:bottom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8" w:space="0" w:color="00A7B5" w:themeColor="accent3"/>
        <w:bottom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8" w:space="0" w:color="FF7D1E" w:themeColor="accent4"/>
        <w:bottom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8" w:space="0" w:color="9BD732" w:themeColor="accent5"/>
        <w:bottom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8" w:space="0" w:color="E92841" w:themeColor="accent6"/>
        <w:bottom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</w:style>
  <w:style w:type="character" w:styleId="LineNumber">
    <w:name w:val="line number"/>
    <w:basedOn w:val="DefaultParagraphFont"/>
    <w:semiHidden/>
    <w:unhideWhenUsed/>
    <w:rsid w:val="004A0DFE"/>
    <w:rPr>
      <w:lang w:val="en-GB"/>
    </w:rPr>
  </w:style>
  <w:style w:type="paragraph" w:styleId="List">
    <w:name w:val="List"/>
    <w:basedOn w:val="Normal"/>
    <w:semiHidden/>
    <w:unhideWhenUsed/>
    <w:rsid w:val="004A0DFE"/>
    <w:pPr>
      <w:ind w:left="283" w:hanging="283"/>
      <w:contextualSpacing/>
    </w:pPr>
  </w:style>
  <w:style w:type="paragraph" w:styleId="List2">
    <w:name w:val="List 2"/>
    <w:basedOn w:val="Normal"/>
    <w:semiHidden/>
    <w:rsid w:val="004A0DFE"/>
    <w:pPr>
      <w:ind w:left="566" w:hanging="283"/>
      <w:contextualSpacing/>
    </w:pPr>
  </w:style>
  <w:style w:type="paragraph" w:styleId="List3">
    <w:name w:val="List 3"/>
    <w:basedOn w:val="Normal"/>
    <w:semiHidden/>
    <w:unhideWhenUsed/>
    <w:rsid w:val="004A0DFE"/>
    <w:pPr>
      <w:ind w:left="849" w:hanging="283"/>
      <w:contextualSpacing/>
    </w:pPr>
  </w:style>
  <w:style w:type="paragraph" w:styleId="List4">
    <w:name w:val="List 4"/>
    <w:basedOn w:val="Normal"/>
    <w:semiHidden/>
    <w:unhideWhenUsed/>
    <w:rsid w:val="004A0DFE"/>
    <w:pPr>
      <w:ind w:left="1132" w:hanging="283"/>
      <w:contextualSpacing/>
    </w:pPr>
  </w:style>
  <w:style w:type="paragraph" w:styleId="List5">
    <w:name w:val="List 5"/>
    <w:basedOn w:val="Normal"/>
    <w:semiHidden/>
    <w:unhideWhenUsed/>
    <w:rsid w:val="004A0DFE"/>
    <w:pPr>
      <w:ind w:left="1415" w:hanging="283"/>
      <w:contextualSpacing/>
    </w:pPr>
  </w:style>
  <w:style w:type="paragraph" w:styleId="ListBullet3">
    <w:name w:val="List Bullet 3"/>
    <w:basedOn w:val="Normal"/>
    <w:uiPriority w:val="1"/>
    <w:qFormat/>
    <w:rsid w:val="00894ACE"/>
    <w:pPr>
      <w:numPr>
        <w:ilvl w:val="2"/>
        <w:numId w:val="30"/>
      </w:numPr>
      <w:contextualSpacing/>
    </w:pPr>
  </w:style>
  <w:style w:type="paragraph" w:styleId="ListBullet4">
    <w:name w:val="List Bullet 4"/>
    <w:basedOn w:val="Normal"/>
    <w:semiHidden/>
    <w:unhideWhenUsed/>
    <w:rsid w:val="004A0DFE"/>
    <w:pPr>
      <w:numPr>
        <w:numId w:val="1"/>
      </w:numPr>
      <w:contextualSpacing/>
    </w:pPr>
  </w:style>
  <w:style w:type="paragraph" w:styleId="ListBullet5">
    <w:name w:val="List Bullet 5"/>
    <w:basedOn w:val="Normal"/>
    <w:semiHidden/>
    <w:unhideWhenUsed/>
    <w:rsid w:val="004A0DFE"/>
    <w:pPr>
      <w:numPr>
        <w:numId w:val="2"/>
      </w:numPr>
      <w:contextualSpacing/>
    </w:pPr>
  </w:style>
  <w:style w:type="paragraph" w:styleId="ListContinue">
    <w:name w:val="List Continue"/>
    <w:basedOn w:val="Normal"/>
    <w:semiHidden/>
    <w:unhideWhenUsed/>
    <w:rsid w:val="004A0DFE"/>
    <w:pPr>
      <w:ind w:left="283"/>
      <w:contextualSpacing/>
    </w:pPr>
  </w:style>
  <w:style w:type="paragraph" w:styleId="ListContinue2">
    <w:name w:val="List Continue 2"/>
    <w:basedOn w:val="Normal"/>
    <w:semiHidden/>
    <w:unhideWhenUsed/>
    <w:rsid w:val="004A0DFE"/>
    <w:pPr>
      <w:ind w:left="566"/>
      <w:contextualSpacing/>
    </w:pPr>
  </w:style>
  <w:style w:type="paragraph" w:styleId="ListContinue3">
    <w:name w:val="List Continue 3"/>
    <w:basedOn w:val="Normal"/>
    <w:semiHidden/>
    <w:unhideWhenUsed/>
    <w:rsid w:val="004A0DFE"/>
    <w:pPr>
      <w:ind w:left="849"/>
      <w:contextualSpacing/>
    </w:pPr>
  </w:style>
  <w:style w:type="paragraph" w:styleId="ListContinue4">
    <w:name w:val="List Continue 4"/>
    <w:basedOn w:val="Normal"/>
    <w:semiHidden/>
    <w:unhideWhenUsed/>
    <w:rsid w:val="004A0DFE"/>
    <w:pPr>
      <w:ind w:left="1132"/>
      <w:contextualSpacing/>
    </w:pPr>
  </w:style>
  <w:style w:type="paragraph" w:styleId="ListContinue5">
    <w:name w:val="List Continue 5"/>
    <w:basedOn w:val="Normal"/>
    <w:semiHidden/>
    <w:unhideWhenUsed/>
    <w:rsid w:val="004A0DFE"/>
    <w:pPr>
      <w:ind w:left="1415"/>
      <w:contextualSpacing/>
    </w:pPr>
  </w:style>
  <w:style w:type="paragraph" w:styleId="ListNumber4">
    <w:name w:val="List Number 4"/>
    <w:basedOn w:val="Normal"/>
    <w:semiHidden/>
    <w:unhideWhenUsed/>
    <w:rsid w:val="004A0DFE"/>
    <w:pPr>
      <w:numPr>
        <w:numId w:val="3"/>
      </w:numPr>
      <w:contextualSpacing/>
    </w:pPr>
  </w:style>
  <w:style w:type="paragraph" w:styleId="ListNumber5">
    <w:name w:val="List Number 5"/>
    <w:basedOn w:val="Normal"/>
    <w:semiHidden/>
    <w:unhideWhenUsed/>
    <w:rsid w:val="004A0DFE"/>
    <w:pPr>
      <w:numPr>
        <w:numId w:val="4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rsid w:val="004A0DFE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2">
    <w:name w:val="List Table 2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9069CA" w:themeColor="accent1" w:themeTint="99"/>
        <w:bottom w:val="single" w:sz="4" w:space="0" w:color="9069CA" w:themeColor="accent1" w:themeTint="99"/>
        <w:insideH w:val="single" w:sz="4" w:space="0" w:color="9069CA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DED8CF" w:themeColor="accent2" w:themeTint="99"/>
        <w:bottom w:val="single" w:sz="4" w:space="0" w:color="DED8CF" w:themeColor="accent2" w:themeTint="99"/>
        <w:insideH w:val="single" w:sz="4" w:space="0" w:color="DED8C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39EFFF" w:themeColor="accent3" w:themeTint="99"/>
        <w:bottom w:val="single" w:sz="4" w:space="0" w:color="39EFFF" w:themeColor="accent3" w:themeTint="99"/>
        <w:insideH w:val="single" w:sz="4" w:space="0" w:color="39EFFF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FFB078" w:themeColor="accent4" w:themeTint="99"/>
        <w:bottom w:val="single" w:sz="4" w:space="0" w:color="FFB078" w:themeColor="accent4" w:themeTint="99"/>
        <w:insideH w:val="single" w:sz="4" w:space="0" w:color="FFB078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C2E784" w:themeColor="accent5" w:themeTint="99"/>
        <w:bottom w:val="single" w:sz="4" w:space="0" w:color="C2E784" w:themeColor="accent5" w:themeTint="99"/>
        <w:insideH w:val="single" w:sz="4" w:space="0" w:color="C2E78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F17D8C" w:themeColor="accent6" w:themeTint="99"/>
        <w:bottom w:val="single" w:sz="4" w:space="0" w:color="F17D8C" w:themeColor="accent6" w:themeTint="99"/>
        <w:insideH w:val="single" w:sz="4" w:space="0" w:color="F17D8C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3">
    <w:name w:val="List Table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4F2D7F" w:themeColor="accent1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2D7F" w:themeColor="accent1"/>
          <w:right w:val="single" w:sz="4" w:space="0" w:color="4F2D7F" w:themeColor="accent1"/>
        </w:tcBorders>
      </w:tcPr>
    </w:tblStylePr>
    <w:tblStylePr w:type="band1Horz">
      <w:tblPr/>
      <w:tcPr>
        <w:tcBorders>
          <w:top w:val="single" w:sz="4" w:space="0" w:color="4F2D7F" w:themeColor="accent1"/>
          <w:bottom w:val="single" w:sz="4" w:space="0" w:color="4F2D7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2D7F" w:themeColor="accent1"/>
          <w:left w:val="nil"/>
        </w:tcBorders>
      </w:tcPr>
    </w:tblStylePr>
    <w:tblStylePr w:type="swCell">
      <w:tblPr/>
      <w:tcPr>
        <w:tcBorders>
          <w:top w:val="double" w:sz="4" w:space="0" w:color="4F2D7F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8BEAF" w:themeColor="accent2"/>
          <w:right w:val="single" w:sz="4" w:space="0" w:color="C8BEAF" w:themeColor="accent2"/>
        </w:tcBorders>
      </w:tcPr>
    </w:tblStylePr>
    <w:tblStylePr w:type="band1Horz">
      <w:tblPr/>
      <w:tcPr>
        <w:tcBorders>
          <w:top w:val="single" w:sz="4" w:space="0" w:color="C8BEAF" w:themeColor="accent2"/>
          <w:bottom w:val="single" w:sz="4" w:space="0" w:color="C8BEAF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8BEAF" w:themeColor="accent2"/>
          <w:left w:val="nil"/>
        </w:tcBorders>
      </w:tcPr>
    </w:tblStylePr>
    <w:tblStylePr w:type="swCell">
      <w:tblPr/>
      <w:tcPr>
        <w:tcBorders>
          <w:top w:val="double" w:sz="4" w:space="0" w:color="C8BEAF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00A7B5" w:themeColor="accent3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A7B5" w:themeColor="accent3"/>
          <w:right w:val="single" w:sz="4" w:space="0" w:color="00A7B5" w:themeColor="accent3"/>
        </w:tcBorders>
      </w:tcPr>
    </w:tblStylePr>
    <w:tblStylePr w:type="band1Horz">
      <w:tblPr/>
      <w:tcPr>
        <w:tcBorders>
          <w:top w:val="single" w:sz="4" w:space="0" w:color="00A7B5" w:themeColor="accent3"/>
          <w:bottom w:val="single" w:sz="4" w:space="0" w:color="00A7B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A7B5" w:themeColor="accent3"/>
          <w:left w:val="nil"/>
        </w:tcBorders>
      </w:tcPr>
    </w:tblStylePr>
    <w:tblStylePr w:type="swCell">
      <w:tblPr/>
      <w:tcPr>
        <w:tcBorders>
          <w:top w:val="double" w:sz="4" w:space="0" w:color="00A7B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F7D1E" w:themeColor="accent4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7D1E" w:themeColor="accent4"/>
          <w:right w:val="single" w:sz="4" w:space="0" w:color="FF7D1E" w:themeColor="accent4"/>
        </w:tcBorders>
      </w:tcPr>
    </w:tblStylePr>
    <w:tblStylePr w:type="band1Horz">
      <w:tblPr/>
      <w:tcPr>
        <w:tcBorders>
          <w:top w:val="single" w:sz="4" w:space="0" w:color="FF7D1E" w:themeColor="accent4"/>
          <w:bottom w:val="single" w:sz="4" w:space="0" w:color="FF7D1E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7D1E" w:themeColor="accent4"/>
          <w:left w:val="nil"/>
        </w:tcBorders>
      </w:tcPr>
    </w:tblStylePr>
    <w:tblStylePr w:type="swCell">
      <w:tblPr/>
      <w:tcPr>
        <w:tcBorders>
          <w:top w:val="double" w:sz="4" w:space="0" w:color="FF7D1E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9BD732" w:themeColor="accent5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D732" w:themeColor="accent5"/>
          <w:right w:val="single" w:sz="4" w:space="0" w:color="9BD732" w:themeColor="accent5"/>
        </w:tcBorders>
      </w:tcPr>
    </w:tblStylePr>
    <w:tblStylePr w:type="band1Horz">
      <w:tblPr/>
      <w:tcPr>
        <w:tcBorders>
          <w:top w:val="single" w:sz="4" w:space="0" w:color="9BD732" w:themeColor="accent5"/>
          <w:bottom w:val="single" w:sz="4" w:space="0" w:color="9BD73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D732" w:themeColor="accent5"/>
          <w:left w:val="nil"/>
        </w:tcBorders>
      </w:tcPr>
    </w:tblStylePr>
    <w:tblStylePr w:type="swCell">
      <w:tblPr/>
      <w:tcPr>
        <w:tcBorders>
          <w:top w:val="double" w:sz="4" w:space="0" w:color="9BD732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E92841" w:themeColor="accent6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92841" w:themeColor="accent6"/>
          <w:right w:val="single" w:sz="4" w:space="0" w:color="E92841" w:themeColor="accent6"/>
        </w:tcBorders>
      </w:tcPr>
    </w:tblStylePr>
    <w:tblStylePr w:type="band1Horz">
      <w:tblPr/>
      <w:tcPr>
        <w:tcBorders>
          <w:top w:val="single" w:sz="4" w:space="0" w:color="E92841" w:themeColor="accent6"/>
          <w:bottom w:val="single" w:sz="4" w:space="0" w:color="E92841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92841" w:themeColor="accent6"/>
          <w:left w:val="nil"/>
        </w:tcBorders>
      </w:tcPr>
    </w:tblStylePr>
    <w:tblStylePr w:type="swCell">
      <w:tblPr/>
      <w:tcPr>
        <w:tcBorders>
          <w:top w:val="double" w:sz="4" w:space="0" w:color="E92841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5Dark">
    <w:name w:val="List Table 5 Dark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4F2D7F" w:themeColor="accent1"/>
        <w:left w:val="single" w:sz="24" w:space="0" w:color="4F2D7F" w:themeColor="accent1"/>
        <w:bottom w:val="single" w:sz="24" w:space="0" w:color="4F2D7F" w:themeColor="accent1"/>
        <w:right w:val="single" w:sz="24" w:space="0" w:color="4F2D7F" w:themeColor="accent1"/>
      </w:tblBorders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C8BEAF" w:themeColor="accent2"/>
        <w:left w:val="single" w:sz="24" w:space="0" w:color="C8BEAF" w:themeColor="accent2"/>
        <w:bottom w:val="single" w:sz="24" w:space="0" w:color="C8BEAF" w:themeColor="accent2"/>
        <w:right w:val="single" w:sz="24" w:space="0" w:color="C8BEAF" w:themeColor="accent2"/>
      </w:tblBorders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00A7B5" w:themeColor="accent3"/>
        <w:left w:val="single" w:sz="24" w:space="0" w:color="00A7B5" w:themeColor="accent3"/>
        <w:bottom w:val="single" w:sz="24" w:space="0" w:color="00A7B5" w:themeColor="accent3"/>
        <w:right w:val="single" w:sz="24" w:space="0" w:color="00A7B5" w:themeColor="accent3"/>
      </w:tblBorders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FF7D1E" w:themeColor="accent4"/>
        <w:left w:val="single" w:sz="24" w:space="0" w:color="FF7D1E" w:themeColor="accent4"/>
        <w:bottom w:val="single" w:sz="24" w:space="0" w:color="FF7D1E" w:themeColor="accent4"/>
        <w:right w:val="single" w:sz="24" w:space="0" w:color="FF7D1E" w:themeColor="accent4"/>
      </w:tblBorders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9BD732" w:themeColor="accent5"/>
        <w:left w:val="single" w:sz="24" w:space="0" w:color="9BD732" w:themeColor="accent5"/>
        <w:bottom w:val="single" w:sz="24" w:space="0" w:color="9BD732" w:themeColor="accent5"/>
        <w:right w:val="single" w:sz="24" w:space="0" w:color="9BD732" w:themeColor="accent5"/>
      </w:tblBorders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E92841" w:themeColor="accent6"/>
        <w:left w:val="single" w:sz="24" w:space="0" w:color="E92841" w:themeColor="accent6"/>
        <w:bottom w:val="single" w:sz="24" w:space="0" w:color="E92841" w:themeColor="accent6"/>
        <w:right w:val="single" w:sz="24" w:space="0" w:color="E92841" w:themeColor="accent6"/>
      </w:tblBorders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4F2D7F" w:themeColor="accent1"/>
        <w:bottom w:val="single" w:sz="4" w:space="0" w:color="4F2D7F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2D7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C8BEAF" w:themeColor="accent2"/>
        <w:bottom w:val="single" w:sz="4" w:space="0" w:color="C8BEAF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8BEAF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00A7B5" w:themeColor="accent3"/>
        <w:bottom w:val="single" w:sz="4" w:space="0" w:color="00A7B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00A7B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7D1E" w:themeColor="accent4"/>
        <w:bottom w:val="single" w:sz="4" w:space="0" w:color="FF7D1E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7D1E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9BD732" w:themeColor="accent5"/>
        <w:bottom w:val="single" w:sz="4" w:space="0" w:color="9BD732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9BD732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E92841" w:themeColor="accent6"/>
        <w:bottom w:val="single" w:sz="4" w:space="0" w:color="E92841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E92841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4A0DFE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4A0DFE"/>
    <w:rPr>
      <w:color w:val="3A215E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2D7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2D7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2D7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2D7F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4A0DFE"/>
    <w:rPr>
      <w:color w:val="A19077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8BEAF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8BEAF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8BEAF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8BEAF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4A0DFE"/>
    <w:rPr>
      <w:color w:val="007C87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A7B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A7B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A7B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A7B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4A0DFE"/>
    <w:rPr>
      <w:color w:val="D559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7D1E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7D1E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7D1E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7D1E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4A0DFE"/>
    <w:rPr>
      <w:color w:val="75A520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D732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D732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D732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D732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4A0DFE"/>
    <w:rPr>
      <w:color w:val="B91328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92841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92841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92841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92841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  <w:insideV w:val="single" w:sz="8" w:space="0" w:color="7543BC" w:themeColor="accent1" w:themeTint="BF"/>
      </w:tblBorders>
    </w:tblPr>
    <w:tcPr>
      <w:shd w:val="clear" w:color="auto" w:fill="D1C1E9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543BC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  <w:insideV w:val="single" w:sz="8" w:space="0" w:color="D5CEC2" w:themeColor="accent2" w:themeTint="BF"/>
      </w:tblBorders>
    </w:tblPr>
    <w:tcPr>
      <w:shd w:val="clear" w:color="auto" w:fill="F1EEE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5CEC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  <w:insideV w:val="single" w:sz="8" w:space="0" w:color="08EBFF" w:themeColor="accent3" w:themeTint="BF"/>
      </w:tblBorders>
    </w:tblPr>
    <w:tcPr>
      <w:shd w:val="clear" w:color="auto" w:fill="ADF8F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8EBF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  <w:insideV w:val="single" w:sz="8" w:space="0" w:color="FF9D56" w:themeColor="accent4" w:themeTint="BF"/>
      </w:tblBorders>
    </w:tblPr>
    <w:tcPr>
      <w:shd w:val="clear" w:color="auto" w:fill="FFDEC7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9D5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  <w:insideV w:val="single" w:sz="8" w:space="0" w:color="B3E165" w:themeColor="accent5" w:themeTint="BF"/>
      </w:tblBorders>
    </w:tblPr>
    <w:tcPr>
      <w:shd w:val="clear" w:color="auto" w:fill="E6F5C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E16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  <w:insideV w:val="single" w:sz="8" w:space="0" w:color="EE5D70" w:themeColor="accent6" w:themeTint="BF"/>
      </w:tblBorders>
    </w:tblPr>
    <w:tcPr>
      <w:shd w:val="clear" w:color="auto" w:fill="F9C9C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E5D7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</w:tblPr>
    <w:tcPr>
      <w:shd w:val="clear" w:color="auto" w:fill="D1C1E9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E6F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CDED" w:themeFill="accent1" w:themeFillTint="33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tcBorders>
          <w:insideH w:val="single" w:sz="6" w:space="0" w:color="4F2D7F" w:themeColor="accent1"/>
          <w:insideV w:val="single" w:sz="6" w:space="0" w:color="4F2D7F" w:themeColor="accent1"/>
        </w:tcBorders>
        <w:shd w:val="clear" w:color="auto" w:fill="A382D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</w:tblPr>
    <w:tcPr>
      <w:shd w:val="clear" w:color="auto" w:fill="F1EEE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9F8F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2EF" w:themeFill="accent2" w:themeFillTint="33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tcBorders>
          <w:insideH w:val="single" w:sz="6" w:space="0" w:color="C8BEAF" w:themeColor="accent2"/>
          <w:insideV w:val="single" w:sz="6" w:space="0" w:color="C8BEAF" w:themeColor="accent2"/>
        </w:tcBorders>
        <w:shd w:val="clear" w:color="auto" w:fill="E3DED7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</w:tblPr>
    <w:tcPr>
      <w:shd w:val="clear" w:color="auto" w:fill="ADF8F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EFCF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9FF" w:themeFill="accent3" w:themeFillTint="33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tcBorders>
          <w:insideH w:val="single" w:sz="6" w:space="0" w:color="00A7B5" w:themeColor="accent3"/>
          <w:insideV w:val="single" w:sz="6" w:space="0" w:color="00A7B5" w:themeColor="accent3"/>
        </w:tcBorders>
        <w:shd w:val="clear" w:color="auto" w:fill="5BF2F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</w:tblPr>
    <w:tcPr>
      <w:shd w:val="clear" w:color="auto" w:fill="FFDEC7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2E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4D2" w:themeFill="accent4" w:themeFillTint="33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tcBorders>
          <w:insideH w:val="single" w:sz="6" w:space="0" w:color="FF7D1E" w:themeColor="accent4"/>
          <w:insideV w:val="single" w:sz="6" w:space="0" w:color="FF7D1E" w:themeColor="accent4"/>
        </w:tcBorders>
        <w:shd w:val="clear" w:color="auto" w:fill="FFBD8E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</w:tblPr>
    <w:tcPr>
      <w:shd w:val="clear" w:color="auto" w:fill="E6F5C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FBEA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7D6" w:themeFill="accent5" w:themeFillTint="33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tcBorders>
          <w:insideH w:val="single" w:sz="6" w:space="0" w:color="9BD732" w:themeColor="accent5"/>
          <w:insideV w:val="single" w:sz="6" w:space="0" w:color="9BD732" w:themeColor="accent5"/>
        </w:tcBorders>
        <w:shd w:val="clear" w:color="auto" w:fill="CDEB9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</w:tblPr>
    <w:tcPr>
      <w:shd w:val="clear" w:color="auto" w:fill="F9C9C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CE9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3D8" w:themeFill="accent6" w:themeFillTint="33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tcBorders>
          <w:insideH w:val="single" w:sz="6" w:space="0" w:color="E92841" w:themeColor="accent6"/>
          <w:insideV w:val="single" w:sz="6" w:space="0" w:color="E92841" w:themeColor="accent6"/>
        </w:tcBorders>
        <w:shd w:val="clear" w:color="auto" w:fill="F493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1C1E9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382D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382D3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1EEE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3DED7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3DED7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DF8F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BF2F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BF2FF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DEC7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BD8E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BD8E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F5C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EB9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EB98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9C9C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493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493A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bottom w:val="single" w:sz="8" w:space="0" w:color="4F2D7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2D7F" w:themeColor="accen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shd w:val="clear" w:color="auto" w:fill="D1C1E9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bottom w:val="single" w:sz="8" w:space="0" w:color="C8BEAF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8BEAF" w:themeColor="accent2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shd w:val="clear" w:color="auto" w:fill="F1EEE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bottom w:val="single" w:sz="8" w:space="0" w:color="00A7B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A7B5" w:themeColor="accent3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shd w:val="clear" w:color="auto" w:fill="ADF8FF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bottom w:val="single" w:sz="8" w:space="0" w:color="FF7D1E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7D1E" w:themeColor="accent4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shd w:val="clear" w:color="auto" w:fill="FFDEC7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bottom w:val="single" w:sz="8" w:space="0" w:color="9BD732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D732" w:themeColor="accent5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shd w:val="clear" w:color="auto" w:fill="E6F5CC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bottom w:val="single" w:sz="8" w:space="0" w:color="E92841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92841" w:themeColor="accent6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shd w:val="clear" w:color="auto" w:fill="F9C9CF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2D7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2D7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2D7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1C1E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8BEAF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8BEAF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EEE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A7B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A7B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DF8F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7D1E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7D1E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EC7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D732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D732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F5C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92841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92841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C9C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1C1E9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EE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DF8F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EC7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F5C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C9C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DefaultParagraphFont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paragraph" w:styleId="MessageHeader">
    <w:name w:val="Message Header"/>
    <w:basedOn w:val="Normal"/>
    <w:link w:val="MessageHeaderChar"/>
    <w:semiHidden/>
    <w:rsid w:val="004A0D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4A0DFE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paragraph" w:styleId="NormalWeb">
    <w:name w:val="Normal (Web)"/>
    <w:basedOn w:val="Normal"/>
    <w:semiHidden/>
    <w:unhideWhenUsed/>
    <w:rsid w:val="004A0DFE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4A0DFE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4A0DFE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semiHidden/>
    <w:rsid w:val="004A0DFE"/>
    <w:rPr>
      <w:rFonts w:asciiTheme="minorHAnsi" w:hAnsiTheme="minorHAnsi" w:cs="Arial"/>
      <w:sz w:val="18"/>
      <w:lang w:val="en-GB"/>
    </w:rPr>
  </w:style>
  <w:style w:type="character" w:styleId="PlaceholderText">
    <w:name w:val="Placeholder Text"/>
    <w:basedOn w:val="DefaultParagraphFont"/>
    <w:uiPriority w:val="99"/>
    <w:semiHidden/>
    <w:rsid w:val="004A0DFE"/>
    <w:rPr>
      <w:color w:val="808080"/>
      <w:lang w:val="en-GB"/>
    </w:rPr>
  </w:style>
  <w:style w:type="table" w:styleId="PlainTable1">
    <w:name w:val="Plain Table 1"/>
    <w:basedOn w:val="TableNormal"/>
    <w:uiPriority w:val="41"/>
    <w:rsid w:val="004A0DFE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A0DF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4A0DFE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4A0DF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4A0DFE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lutation">
    <w:name w:val="Salutation"/>
    <w:basedOn w:val="Normal"/>
    <w:next w:val="Normal"/>
    <w:link w:val="SalutationChar"/>
    <w:semiHidden/>
    <w:unhideWhenUsed/>
    <w:rsid w:val="004A0DFE"/>
  </w:style>
  <w:style w:type="character" w:customStyle="1" w:styleId="SalutationChar">
    <w:name w:val="Salutation Char"/>
    <w:basedOn w:val="DefaultParagraphFont"/>
    <w:link w:val="Salutation"/>
    <w:semiHidden/>
    <w:rsid w:val="004A0DFE"/>
    <w:rPr>
      <w:rFonts w:asciiTheme="minorHAnsi" w:hAnsiTheme="minorHAnsi" w:cs="Arial"/>
      <w:sz w:val="18"/>
      <w:lang w:val="en-GB"/>
    </w:rPr>
  </w:style>
  <w:style w:type="paragraph" w:styleId="Signature">
    <w:name w:val="Signature"/>
    <w:basedOn w:val="Normal"/>
    <w:link w:val="SignatureChar"/>
    <w:semiHidden/>
    <w:unhideWhenUsed/>
    <w:rsid w:val="004A0DFE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4A0DFE"/>
    <w:rPr>
      <w:rFonts w:asciiTheme="minorHAnsi" w:hAnsiTheme="minorHAnsi" w:cs="Arial"/>
      <w:sz w:val="18"/>
      <w:lang w:val="en-GB"/>
    </w:rPr>
  </w:style>
  <w:style w:type="character" w:customStyle="1" w:styleId="SmartHyperlink1">
    <w:name w:val="Smart Hyperlink1"/>
    <w:basedOn w:val="DefaultParagraphFont"/>
    <w:uiPriority w:val="99"/>
    <w:semiHidden/>
    <w:unhideWhenUsed/>
    <w:rsid w:val="004A0DFE"/>
    <w:rPr>
      <w:u w:val="dotted"/>
      <w:lang w:val="en-GB"/>
    </w:rPr>
  </w:style>
  <w:style w:type="character" w:styleId="Strong">
    <w:name w:val="Strong"/>
    <w:basedOn w:val="DefaultParagraphFont"/>
    <w:unhideWhenUsed/>
    <w:rsid w:val="004A0DFE"/>
    <w:rPr>
      <w:b/>
      <w:bCs/>
      <w:lang w:val="en-GB"/>
    </w:rPr>
  </w:style>
  <w:style w:type="character" w:styleId="SubtleEmphasis">
    <w:name w:val="Subtle Emphasis"/>
    <w:basedOn w:val="DefaultParagraphFont"/>
    <w:uiPriority w:val="19"/>
    <w:semiHidden/>
    <w:unhideWhenUsed/>
    <w:rsid w:val="004A0DFE"/>
    <w:rPr>
      <w:i/>
      <w:iCs/>
      <w:color w:val="404040" w:themeColor="text1" w:themeTint="BF"/>
      <w:lang w:val="en-GB"/>
    </w:rPr>
  </w:style>
  <w:style w:type="character" w:styleId="SubtleReference">
    <w:name w:val="Subtle Reference"/>
    <w:basedOn w:val="DefaultParagraphFont"/>
    <w:uiPriority w:val="31"/>
    <w:semiHidden/>
    <w:unhideWhenUsed/>
    <w:rsid w:val="004A0DFE"/>
    <w:rPr>
      <w:smallCaps/>
      <w:color w:val="5A5A5A" w:themeColor="text1" w:themeTint="A5"/>
      <w:lang w:val="en-GB"/>
    </w:rPr>
  </w:style>
  <w:style w:type="table" w:styleId="Table3Deffects1">
    <w:name w:val="Table 3D effects 1"/>
    <w:basedOn w:val="TableNormal"/>
    <w:semiHidden/>
    <w:unhideWhenUsed/>
    <w:rsid w:val="004A0DFE"/>
    <w:pPr>
      <w:spacing w:after="120"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unhideWhenUsed/>
    <w:rsid w:val="004A0DFE"/>
    <w:pPr>
      <w:spacing w:after="120"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unhideWhenUsed/>
    <w:rsid w:val="004A0DFE"/>
    <w:pPr>
      <w:spacing w:after="120"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unhideWhenUsed/>
    <w:rsid w:val="004A0DFE"/>
    <w:pPr>
      <w:spacing w:after="120"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unhideWhenUsed/>
    <w:rsid w:val="004A0DFE"/>
    <w:pPr>
      <w:spacing w:after="120"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unhideWhenUsed/>
    <w:rsid w:val="004A0DFE"/>
    <w:pPr>
      <w:spacing w:after="120"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unhideWhenUsed/>
    <w:rsid w:val="004A0DFE"/>
    <w:pPr>
      <w:spacing w:after="120"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unhideWhenUsed/>
    <w:rsid w:val="004A0DFE"/>
    <w:pPr>
      <w:spacing w:after="120"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unhideWhenUsed/>
    <w:rsid w:val="004A0DFE"/>
    <w:pPr>
      <w:spacing w:after="120"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unhideWhenUsed/>
    <w:rsid w:val="004A0DFE"/>
    <w:pPr>
      <w:spacing w:after="120"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4A0DF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unhideWhenUsed/>
    <w:rsid w:val="004A0DFE"/>
    <w:pPr>
      <w:spacing w:after="120"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unhideWhenUsed/>
    <w:rsid w:val="004A0DFE"/>
    <w:pPr>
      <w:spacing w:after="0"/>
      <w:ind w:left="180" w:hanging="180"/>
    </w:pPr>
  </w:style>
  <w:style w:type="paragraph" w:styleId="TableofFigures">
    <w:name w:val="table of figures"/>
    <w:basedOn w:val="Normal"/>
    <w:next w:val="Normal"/>
    <w:semiHidden/>
    <w:unhideWhenUsed/>
    <w:rsid w:val="004A0DFE"/>
    <w:pPr>
      <w:spacing w:after="0"/>
    </w:pPr>
  </w:style>
  <w:style w:type="table" w:styleId="TableProfessional">
    <w:name w:val="Table Professional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unhideWhenUsed/>
    <w:rsid w:val="004A0DFE"/>
    <w:pPr>
      <w:spacing w:after="120"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unhideWhenUsed/>
    <w:rsid w:val="004A0DFE"/>
    <w:pPr>
      <w:spacing w:after="120"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unhideWhenUsed/>
    <w:rsid w:val="004A0DFE"/>
    <w:pPr>
      <w:spacing w:after="12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semiHidden/>
    <w:rsid w:val="004A0DF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A0DFE"/>
    <w:pPr>
      <w:keepLines/>
      <w:spacing w:after="0" w:line="240" w:lineRule="atLeast"/>
      <w:outlineLvl w:val="9"/>
    </w:pPr>
    <w:rPr>
      <w:rFonts w:eastAsiaTheme="majorEastAsia" w:cstheme="majorBidi"/>
      <w:bCs w:val="0"/>
      <w:color w:val="3A215E" w:themeColor="accent1" w:themeShade="BF"/>
      <w:kern w:val="0"/>
      <w:sz w:val="32"/>
      <w:szCs w:val="32"/>
    </w:rPr>
  </w:style>
  <w:style w:type="paragraph" w:customStyle="1" w:styleId="LicenceNumber">
    <w:name w:val="Licence Number"/>
    <w:basedOn w:val="LetterFooter"/>
    <w:uiPriority w:val="9"/>
    <w:rsid w:val="00DE4958"/>
    <w:rPr>
      <w:b/>
      <w:sz w:val="14"/>
    </w:rPr>
  </w:style>
  <w:style w:type="character" w:customStyle="1" w:styleId="HeaderChar">
    <w:name w:val="Header Char"/>
    <w:basedOn w:val="DefaultParagraphFont"/>
    <w:link w:val="Header"/>
    <w:uiPriority w:val="99"/>
    <w:rsid w:val="00B63D0E"/>
    <w:rPr>
      <w:rFonts w:asciiTheme="minorHAnsi" w:hAnsiTheme="minorHAnsi" w:cs="Arial"/>
      <w:b/>
      <w:color w:val="747678" w:themeColor="background2"/>
      <w:sz w:val="16"/>
      <w:lang w:val="en-GB"/>
    </w:rPr>
  </w:style>
  <w:style w:type="table" w:customStyle="1" w:styleId="GTITableStyle2">
    <w:name w:val="GTI Table Style 2"/>
    <w:basedOn w:val="GTITableStyle1"/>
    <w:uiPriority w:val="99"/>
    <w:rsid w:val="00167017"/>
    <w:tblPr/>
    <w:tcPr>
      <w:shd w:val="clear" w:color="auto" w:fill="E9E5DF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numbering" w:customStyle="1" w:styleId="GTTableBullets">
    <w:name w:val="GT Table Bullets"/>
    <w:uiPriority w:val="99"/>
    <w:rsid w:val="00894ACE"/>
    <w:pPr>
      <w:numPr>
        <w:numId w:val="12"/>
      </w:numPr>
    </w:pPr>
  </w:style>
  <w:style w:type="numbering" w:customStyle="1" w:styleId="GTTableNumbers">
    <w:name w:val="GT Table Numbers"/>
    <w:uiPriority w:val="99"/>
    <w:rsid w:val="00894ACE"/>
    <w:pPr>
      <w:numPr>
        <w:numId w:val="13"/>
      </w:numPr>
    </w:pPr>
  </w:style>
  <w:style w:type="paragraph" w:customStyle="1" w:styleId="TableBullet1">
    <w:name w:val="Table Bullet 1"/>
    <w:basedOn w:val="ListBullet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Bullet2">
    <w:name w:val="Table Bullet 2"/>
    <w:basedOn w:val="ListBullet2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Bullet3">
    <w:name w:val="Table Bullet 3"/>
    <w:basedOn w:val="ListBullet3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Number">
    <w:name w:val="Table Number"/>
    <w:basedOn w:val="ListNumber"/>
    <w:uiPriority w:val="9"/>
    <w:qFormat/>
    <w:rsid w:val="00894ACE"/>
    <w:pPr>
      <w:numPr>
        <w:numId w:val="27"/>
      </w:numPr>
      <w:spacing w:before="60" w:after="60"/>
    </w:pPr>
  </w:style>
  <w:style w:type="paragraph" w:customStyle="1" w:styleId="TableNumber2">
    <w:name w:val="Table Number 2"/>
    <w:basedOn w:val="ListNumber2"/>
    <w:uiPriority w:val="9"/>
    <w:qFormat/>
    <w:rsid w:val="00894ACE"/>
    <w:pPr>
      <w:numPr>
        <w:numId w:val="27"/>
      </w:numPr>
      <w:spacing w:before="60" w:after="60"/>
    </w:pPr>
  </w:style>
  <w:style w:type="paragraph" w:customStyle="1" w:styleId="TableNumber3">
    <w:name w:val="Table Number 3"/>
    <w:basedOn w:val="ListNumber3"/>
    <w:uiPriority w:val="9"/>
    <w:qFormat/>
    <w:rsid w:val="00894ACE"/>
    <w:pPr>
      <w:numPr>
        <w:numId w:val="27"/>
      </w:numPr>
      <w:spacing w:before="60" w:after="60"/>
    </w:pPr>
  </w:style>
  <w:style w:type="character" w:customStyle="1" w:styleId="ListBulletChar">
    <w:name w:val="List Bullet Char"/>
    <w:basedOn w:val="DefaultParagraphFont"/>
    <w:link w:val="ListBullet"/>
    <w:uiPriority w:val="1"/>
    <w:rsid w:val="00894ACE"/>
    <w:rPr>
      <w:rFonts w:asciiTheme="minorHAnsi" w:hAnsiTheme="minorHAnsi" w:cs="Arial"/>
      <w:sz w:val="18"/>
      <w:lang w:val="en-GB"/>
    </w:rPr>
  </w:style>
  <w:style w:type="paragraph" w:customStyle="1" w:styleId="Reference">
    <w:name w:val="Reference"/>
    <w:basedOn w:val="Header"/>
    <w:uiPriority w:val="9"/>
    <w:rsid w:val="004C2111"/>
    <w:pPr>
      <w:ind w:left="709" w:hanging="709"/>
    </w:pPr>
    <w:rPr>
      <w:b w:val="0"/>
      <w:color w:val="000000" w:themeColor="text1"/>
    </w:rPr>
  </w:style>
  <w:style w:type="paragraph" w:customStyle="1" w:styleId="Tabletextdecimal">
    <w:name w:val="Table text decimal"/>
    <w:basedOn w:val="TableText"/>
    <w:uiPriority w:val="9"/>
    <w:rsid w:val="00FD05AD"/>
    <w:pPr>
      <w:tabs>
        <w:tab w:val="decimal" w:pos="1304"/>
      </w:tabs>
    </w:pPr>
  </w:style>
  <w:style w:type="paragraph" w:customStyle="1" w:styleId="Notesandsources">
    <w:name w:val="Notes and sources"/>
    <w:basedOn w:val="BodyText"/>
    <w:rsid w:val="00FD05AD"/>
    <w:pPr>
      <w:tabs>
        <w:tab w:val="left" w:pos="567"/>
      </w:tabs>
      <w:spacing w:before="60" w:after="60" w:line="240" w:lineRule="auto"/>
      <w:ind w:left="754" w:hanging="754"/>
    </w:pPr>
    <w:rPr>
      <w:sz w:val="12"/>
      <w:szCs w:val="12"/>
    </w:rPr>
  </w:style>
  <w:style w:type="paragraph" w:customStyle="1" w:styleId="TableHeadingRight">
    <w:name w:val="Table Heading Right"/>
    <w:basedOn w:val="TableHeading"/>
    <w:uiPriority w:val="9"/>
    <w:rsid w:val="00FD05AD"/>
    <w:pPr>
      <w:jc w:val="right"/>
    </w:pPr>
  </w:style>
  <w:style w:type="paragraph" w:customStyle="1" w:styleId="TableTextRight">
    <w:name w:val="Table Text Right"/>
    <w:basedOn w:val="TableText"/>
    <w:uiPriority w:val="9"/>
    <w:rsid w:val="00FD05AD"/>
    <w:pPr>
      <w:jc w:val="right"/>
    </w:pPr>
  </w:style>
  <w:style w:type="numbering" w:customStyle="1" w:styleId="GTParagraphBullet1">
    <w:name w:val="GT Paragraph Bullet1"/>
    <w:uiPriority w:val="99"/>
    <w:rsid w:val="00B11BC1"/>
  </w:style>
  <w:style w:type="paragraph" w:styleId="Revision">
    <w:name w:val="Revision"/>
    <w:hidden/>
    <w:uiPriority w:val="99"/>
    <w:semiHidden/>
    <w:rsid w:val="00595912"/>
    <w:rPr>
      <w:rFonts w:asciiTheme="minorHAnsi" w:hAnsiTheme="minorHAnsi" w:cs="Arial"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1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sana\AppData\Roaming\Microsoft\Templates\GT_Word_Templates\A4\Letter_GTSL.dotm" TargetMode="External"/></Relationships>
</file>

<file path=word/theme/theme1.xml><?xml version="1.0" encoding="utf-8"?>
<a:theme xmlns:a="http://schemas.openxmlformats.org/drawingml/2006/main" name="Grant Thornton2">
  <a:themeElements>
    <a:clrScheme name="GT Theme Colours">
      <a:dk1>
        <a:sysClr val="windowText" lastClr="000000"/>
      </a:dk1>
      <a:lt1>
        <a:sysClr val="window" lastClr="FFFFFF"/>
      </a:lt1>
      <a:dk2>
        <a:srgbClr val="747678"/>
      </a:dk2>
      <a:lt2>
        <a:srgbClr val="747678"/>
      </a:lt2>
      <a:accent1>
        <a:srgbClr val="4F2D7F"/>
      </a:accent1>
      <a:accent2>
        <a:srgbClr val="C8BEAF"/>
      </a:accent2>
      <a:accent3>
        <a:srgbClr val="00A7B5"/>
      </a:accent3>
      <a:accent4>
        <a:srgbClr val="FF7D1E"/>
      </a:accent4>
      <a:accent5>
        <a:srgbClr val="9BD732"/>
      </a:accent5>
      <a:accent6>
        <a:srgbClr val="E92841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White">
      <a:srgbClr val="FFFFFF"/>
    </a:custClr>
    <a:custClr name="Purple">
      <a:srgbClr val="4F2D7F"/>
    </a:custClr>
    <a:custClr name="Green">
      <a:srgbClr val="009B76"/>
    </a:custClr>
    <a:custClr name="Orange">
      <a:srgbClr val="FF7900"/>
    </a:custClr>
    <a:custClr name="Red">
      <a:srgbClr val="C30045"/>
    </a:custClr>
    <a:custClr name="Fuchsia">
      <a:srgbClr val="B1059D"/>
    </a:custClr>
    <a:custClr name="Lavender">
      <a:srgbClr val="824BB0"/>
    </a:custClr>
    <a:custClr name="Yellow">
      <a:srgbClr val="FECB00"/>
    </a:custClr>
    <a:custClr name="Mustard">
      <a:srgbClr val="EAAB00"/>
    </a:custClr>
    <a:custClr name="Terracotta">
      <a:srgbClr val="C75B12"/>
    </a:custClr>
    <a:custClr name="Burgundy">
      <a:srgbClr val="882345"/>
    </a:custClr>
    <a:custClr name="Blue">
      <a:srgbClr val="0046AD"/>
    </a:custClr>
    <a:custClr name="Emerald">
      <a:srgbClr val="006D55"/>
    </a:custClr>
    <a:custClr name="Lime">
      <a:srgbClr val="7AB800"/>
    </a:custClr>
    <a:custClr name="Olive">
      <a:srgbClr val="8E9300"/>
    </a:custClr>
    <a:custClr name="Steel">
      <a:srgbClr val="747678"/>
    </a:custClr>
    <a:custClr name="Black">
      <a:srgbClr val="000000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62039314A7CD24A9A315FD8E924ACCD" ma:contentTypeVersion="10" ma:contentTypeDescription="Create a new document." ma:contentTypeScope="" ma:versionID="1f0ce9c3acbca5d96b4e10246b0519d3">
  <xsd:schema xmlns:xsd="http://www.w3.org/2001/XMLSchema" xmlns:xs="http://www.w3.org/2001/XMLSchema" xmlns:p="http://schemas.microsoft.com/office/2006/metadata/properties" xmlns:ns2="020f492e-a77f-4278-87f4-9272f37a7eea" xmlns:ns3="68977692-7f51-4061-9340-5ca34e58b187" targetNamespace="http://schemas.microsoft.com/office/2006/metadata/properties" ma:root="true" ma:fieldsID="644664a9995b622b639384b642e89cd8" ns2:_="" ns3:_="">
    <xsd:import namespace="020f492e-a77f-4278-87f4-9272f37a7eea"/>
    <xsd:import namespace="68977692-7f51-4061-9340-5ca34e58b1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0f492e-a77f-4278-87f4-9272f37a7e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77692-7f51-4061-9340-5ca34e58b18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3A33DD-3E20-400C-984F-F00B3B176C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C7E306-810E-4A07-BFD0-4BCB573F82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22F49-3FF1-4BC8-A191-7291BF491AB3}">
  <ds:schemaRefs>
    <ds:schemaRef ds:uri="http://purl.org/dc/terms/"/>
    <ds:schemaRef ds:uri="020f492e-a77f-4278-87f4-9272f37a7eea"/>
    <ds:schemaRef ds:uri="68977692-7f51-4061-9340-5ca34e58b187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BFECCA3-5C2C-4AD9-A0F6-B1CC52BD90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0f492e-a77f-4278-87f4-9272f37a7eea"/>
    <ds:schemaRef ds:uri="68977692-7f51-4061-9340-5ca34e58b1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Letter_GTSL.dotm</Template>
  <TotalTime>11</TotalTime>
  <Pages>2</Pages>
  <Words>337</Words>
  <Characters>1410</Characters>
  <Application>Microsoft Office Word</Application>
  <DocSecurity>0</DocSecurity>
  <Lines>11</Lines>
  <Paragraphs>3</Paragraphs>
  <ScaleCrop>false</ScaleCrop>
  <Company>Grant Thornton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Pornarin Jarudech</cp:lastModifiedBy>
  <cp:revision>17</cp:revision>
  <cp:lastPrinted>2021-08-09T09:50:00Z</cp:lastPrinted>
  <dcterms:created xsi:type="dcterms:W3CDTF">2022-05-09T03:04:00Z</dcterms:created>
  <dcterms:modified xsi:type="dcterms:W3CDTF">2022-08-11T07:18:00Z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Type">
    <vt:lpwstr>Letter</vt:lpwstr>
  </property>
  <property fmtid="{D5CDD505-2E9C-101B-9397-08002B2CF9AE}" pid="3" name="ContentTypeId">
    <vt:lpwstr>0x010100562039314A7CD24A9A315FD8E924ACCD</vt:lpwstr>
  </property>
</Properties>
</file>